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Приложение №</w:t>
      </w:r>
      <w:r w:rsidRPr="0064738A">
        <w:rPr>
          <w:rFonts w:ascii="GHEA Grapalat" w:hAnsi="GHEA Grapalat"/>
          <w:i/>
        </w:rPr>
        <w:t>8</w:t>
      </w:r>
      <w:r w:rsidRPr="006D6926">
        <w:rPr>
          <w:rFonts w:ascii="GHEA Grapalat" w:hAnsi="GHEA Grapalat"/>
          <w:i/>
        </w:rPr>
        <w:t xml:space="preserve"> </w:t>
      </w:r>
    </w:p>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 xml:space="preserve">к приказу Министра финансов РА </w:t>
      </w:r>
      <w:r w:rsidRPr="006D6926">
        <w:rPr>
          <w:rFonts w:ascii="GHEA Grapalat" w:hAnsi="GHEA Grapalat" w:cs="Sylfaen"/>
          <w:i/>
        </w:rPr>
        <w:br/>
      </w:r>
      <w:r w:rsidRPr="006D6926">
        <w:rPr>
          <w:rFonts w:ascii="GHEA Grapalat" w:hAnsi="GHEA Grapalat"/>
          <w:i/>
        </w:rPr>
        <w:t xml:space="preserve">от </w:t>
      </w:r>
      <w:r w:rsidR="0064738A">
        <w:rPr>
          <w:rFonts w:ascii="GHEA Grapalat" w:hAnsi="GHEA Grapalat"/>
          <w:i/>
        </w:rPr>
        <w:t>31</w:t>
      </w:r>
      <w:r w:rsidRPr="006D6926">
        <w:rPr>
          <w:rFonts w:ascii="GHEA Grapalat" w:hAnsi="GHEA Grapalat"/>
          <w:i/>
          <w:lang w:val="hy-AM"/>
        </w:rPr>
        <w:t xml:space="preserve"> </w:t>
      </w:r>
      <w:r w:rsidRPr="006D6926">
        <w:rPr>
          <w:rFonts w:ascii="GHEA Grapalat" w:hAnsi="GHEA Grapalat"/>
          <w:i/>
        </w:rPr>
        <w:t>ма</w:t>
      </w:r>
      <w:r w:rsidR="0064738A">
        <w:rPr>
          <w:rFonts w:ascii="GHEA Grapalat" w:hAnsi="GHEA Grapalat"/>
          <w:i/>
        </w:rPr>
        <w:t xml:space="preserve">я </w:t>
      </w:r>
      <w:r w:rsidRPr="006D6926">
        <w:rPr>
          <w:rFonts w:ascii="GHEA Grapalat" w:hAnsi="GHEA Grapalat"/>
          <w:i/>
        </w:rPr>
        <w:t xml:space="preserve">2022 года № </w:t>
      </w:r>
      <w:r w:rsidR="00A425B6">
        <w:rPr>
          <w:rFonts w:ascii="GHEA Grapalat" w:hAnsi="GHEA Grapalat"/>
          <w:i/>
        </w:rPr>
        <w:t>235</w:t>
      </w:r>
      <w:r w:rsidRPr="006D6926">
        <w:rPr>
          <w:rFonts w:ascii="GHEA Grapalat" w:hAnsi="GHEA Grapalat"/>
          <w:i/>
        </w:rPr>
        <w:t xml:space="preserve">-A </w:t>
      </w:r>
    </w:p>
    <w:p w:rsidR="006D6926" w:rsidRPr="006D6926" w:rsidRDefault="006D6926" w:rsidP="006D6926">
      <w:pPr>
        <w:widowControl w:val="0"/>
        <w:spacing w:after="160" w:line="360" w:lineRule="auto"/>
        <w:ind w:firstLine="567"/>
        <w:jc w:val="right"/>
        <w:rPr>
          <w:rFonts w:ascii="GHEA Grapalat" w:hAnsi="GHEA Grapalat" w:cs="Sylfaen"/>
          <w:i/>
        </w:rPr>
      </w:pPr>
    </w:p>
    <w:p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F60BEF" w:rsidP="00B46D58">
      <w:pPr>
        <w:pStyle w:val="a3"/>
        <w:widowControl w:val="0"/>
        <w:spacing w:after="160" w:line="240" w:lineRule="auto"/>
        <w:ind w:firstLine="0"/>
        <w:jc w:val="center"/>
        <w:rPr>
          <w:rFonts w:ascii="GHEA Grapalat" w:hAnsi="GHEA Grapalat"/>
          <w:i w:val="0"/>
          <w:sz w:val="24"/>
          <w:szCs w:val="24"/>
        </w:rPr>
      </w:pPr>
      <w:r w:rsidRPr="00F60BEF">
        <w:rPr>
          <w:rFonts w:ascii="GHEA Grapalat" w:hAnsi="GHEA Grapalat"/>
          <w:i w:val="0"/>
          <w:sz w:val="24"/>
          <w:szCs w:val="24"/>
        </w:rPr>
        <w:t>Срочный</w:t>
      </w:r>
      <w:r>
        <w:rPr>
          <w:rFonts w:ascii="GHEA Grapalat" w:hAnsi="GHEA Grapalat"/>
          <w:i w:val="0"/>
          <w:sz w:val="24"/>
          <w:szCs w:val="24"/>
          <w:lang w:val="en-US"/>
        </w:rPr>
        <w:t xml:space="preserve"> </w:t>
      </w:r>
      <w:r w:rsidR="00642EFE"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"день" "месяц" 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rsidR="0091042F" w:rsidRPr="00BD0DA3"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D0DA3">
        <w:rPr>
          <w:rFonts w:ascii="GHEA Grapalat" w:hAnsi="GHEA Grapalat"/>
          <w:i w:val="0"/>
          <w:sz w:val="24"/>
          <w:szCs w:val="24"/>
          <w:lang w:val="en-US"/>
        </w:rPr>
        <w:t>ԱՄԲՀ</w:t>
      </w:r>
      <w:r w:rsidR="00BD0DA3" w:rsidRPr="00BD0DA3">
        <w:rPr>
          <w:rFonts w:ascii="GHEA Grapalat" w:hAnsi="GHEA Grapalat"/>
          <w:i w:val="0"/>
          <w:sz w:val="24"/>
          <w:szCs w:val="24"/>
        </w:rPr>
        <w:t>-</w:t>
      </w:r>
      <w:r w:rsidR="00237409">
        <w:rPr>
          <w:rFonts w:ascii="GHEA Grapalat" w:hAnsi="GHEA Grapalat"/>
          <w:i w:val="0"/>
          <w:sz w:val="24"/>
          <w:szCs w:val="24"/>
          <w:lang w:val="en-US"/>
        </w:rPr>
        <w:t>ՋՄ</w:t>
      </w:r>
      <w:r w:rsidR="00237409" w:rsidRPr="00237409">
        <w:rPr>
          <w:rFonts w:ascii="GHEA Grapalat" w:hAnsi="GHEA Grapalat"/>
          <w:i w:val="0"/>
          <w:sz w:val="24"/>
          <w:szCs w:val="24"/>
        </w:rPr>
        <w:t>-</w:t>
      </w:r>
      <w:r w:rsidR="00BD0DA3">
        <w:rPr>
          <w:rFonts w:ascii="GHEA Grapalat" w:hAnsi="GHEA Grapalat"/>
          <w:i w:val="0"/>
          <w:sz w:val="24"/>
          <w:szCs w:val="24"/>
          <w:lang w:val="en-US"/>
        </w:rPr>
        <w:t>ԲՄԱՇՁԲ</w:t>
      </w:r>
      <w:r w:rsidR="00BD0DA3" w:rsidRPr="00BD0DA3">
        <w:rPr>
          <w:rFonts w:ascii="GHEA Grapalat" w:hAnsi="GHEA Grapalat"/>
          <w:i w:val="0"/>
          <w:sz w:val="24"/>
          <w:szCs w:val="24"/>
        </w:rPr>
        <w:t>-22/01</w:t>
      </w:r>
    </w:p>
    <w:p w:rsidR="0091042F" w:rsidRPr="009044F1" w:rsidRDefault="0091042F" w:rsidP="00B46D58">
      <w:pPr>
        <w:pStyle w:val="a3"/>
        <w:widowControl w:val="0"/>
        <w:spacing w:after="160" w:line="240" w:lineRule="auto"/>
        <w:rPr>
          <w:rFonts w:ascii="GHEA Grapalat" w:hAnsi="GHEA Grapalat"/>
          <w:i w:val="0"/>
          <w:sz w:val="24"/>
          <w:szCs w:val="24"/>
        </w:rPr>
      </w:pPr>
    </w:p>
    <w:p w:rsidR="00311076" w:rsidRPr="00BD0DA3" w:rsidRDefault="00642EFE" w:rsidP="00B46D58">
      <w:pPr>
        <w:pStyle w:val="a3"/>
        <w:widowControl w:val="0"/>
        <w:spacing w:line="240" w:lineRule="auto"/>
        <w:ind w:firstLine="709"/>
        <w:jc w:val="left"/>
        <w:rPr>
          <w:rFonts w:ascii="GHEA Grapalat" w:hAnsi="GHEA Grapalat"/>
          <w:i w:val="0"/>
          <w:sz w:val="28"/>
          <w:szCs w:val="24"/>
        </w:rPr>
      </w:pPr>
      <w:r w:rsidRPr="00BD0DA3">
        <w:rPr>
          <w:rFonts w:ascii="GHEA Grapalat" w:hAnsi="GHEA Grapalat"/>
          <w:i w:val="0"/>
          <w:sz w:val="28"/>
          <w:szCs w:val="24"/>
        </w:rPr>
        <w:t xml:space="preserve">Заказчик </w:t>
      </w:r>
      <w:r w:rsidR="00BD0DA3" w:rsidRPr="00BD0DA3">
        <w:rPr>
          <w:rFonts w:ascii="GHEA Grapalat" w:hAnsi="GHEA Grapalat"/>
          <w:i w:val="0"/>
          <w:sz w:val="22"/>
        </w:rPr>
        <w:t xml:space="preserve">Муниципалитет </w:t>
      </w:r>
      <w:r w:rsidR="00BD0DA3" w:rsidRPr="00BD0DA3">
        <w:rPr>
          <w:rFonts w:ascii="Arial" w:hAnsi="Arial" w:cs="Arial"/>
          <w:i w:val="0"/>
          <w:sz w:val="22"/>
        </w:rPr>
        <w:t>Баграмяна</w:t>
      </w:r>
      <w:r w:rsidRPr="00BD0DA3">
        <w:rPr>
          <w:rFonts w:ascii="GHEA Grapalat" w:hAnsi="GHEA Grapalat"/>
          <w:i w:val="0"/>
          <w:sz w:val="28"/>
          <w:szCs w:val="24"/>
        </w:rPr>
        <w:t>, находящийся по адресу:</w:t>
      </w:r>
      <w:r w:rsidR="00BD0DA3" w:rsidRPr="00BD0DA3">
        <w:rPr>
          <w:rFonts w:ascii="GHEA Grapalat" w:hAnsi="GHEA Grapalat"/>
          <w:i w:val="0"/>
          <w:sz w:val="22"/>
        </w:rPr>
        <w:t xml:space="preserve"> Республика Армения Армавирская  марз,  с. Баграмян </w:t>
      </w:r>
      <w:r w:rsidR="00BD0DA3" w:rsidRPr="00BD0DA3">
        <w:rPr>
          <w:rFonts w:ascii="Arial" w:hAnsi="Arial" w:cs="Arial"/>
          <w:i w:val="0"/>
          <w:sz w:val="22"/>
        </w:rPr>
        <w:t>Баграмян 2/3</w:t>
      </w:r>
    </w:p>
    <w:p w:rsidR="00347499" w:rsidRPr="003A1EBB" w:rsidRDefault="00A12C95" w:rsidP="00B46D58">
      <w:pPr>
        <w:pStyle w:val="a3"/>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w:t>
      </w:r>
      <w:r w:rsidR="004775ED" w:rsidRPr="003A1EBB">
        <w:rPr>
          <w:rFonts w:ascii="GHEA Grapalat" w:hAnsi="GHEA Grapalat"/>
          <w:sz w:val="16"/>
          <w:szCs w:val="16"/>
        </w:rPr>
        <w:tab/>
      </w:r>
      <w:r w:rsidRPr="004775ED">
        <w:rPr>
          <w:rFonts w:ascii="GHEA Grapalat" w:hAnsi="GHEA Grapalat"/>
          <w:sz w:val="16"/>
          <w:szCs w:val="16"/>
        </w:rPr>
        <w:t>(адрес заказчика)</w:t>
      </w:r>
    </w:p>
    <w:p w:rsidR="00642EFE" w:rsidRPr="00E13BA4" w:rsidRDefault="00642EFE" w:rsidP="00B46D58">
      <w:pPr>
        <w:pStyle w:val="a3"/>
        <w:widowControl w:val="0"/>
        <w:spacing w:after="160" w:line="240" w:lineRule="auto"/>
        <w:ind w:firstLine="0"/>
        <w:rPr>
          <w:rFonts w:ascii="GHEA Grapalat" w:hAnsi="GHEA Grapalat"/>
          <w:i w:val="0"/>
          <w:sz w:val="24"/>
          <w:szCs w:val="24"/>
          <w:lang w:val="hy-AM"/>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BD0DA3" w:rsidP="00B46D58">
      <w:pPr>
        <w:pStyle w:val="a3"/>
        <w:widowControl w:val="0"/>
        <w:spacing w:line="240" w:lineRule="auto"/>
        <w:ind w:firstLine="0"/>
        <w:rPr>
          <w:rFonts w:ascii="GHEA Grapalat" w:hAnsi="GHEA Grapalat"/>
          <w:i w:val="0"/>
          <w:sz w:val="24"/>
          <w:szCs w:val="24"/>
        </w:rPr>
      </w:pPr>
      <w:r w:rsidRPr="00BD0DA3">
        <w:rPr>
          <w:rFonts w:ascii="GHEA Grapalat" w:hAnsi="GHEA Grapalat"/>
          <w:i w:val="0"/>
          <w:sz w:val="24"/>
          <w:szCs w:val="24"/>
        </w:rPr>
        <w:t>Контракт на строительство села Багаран общины Баграмян Армавирского марза РА, водопроводной сети, водохранилища и насосной станции</w:t>
      </w:r>
      <w:r w:rsidR="00782D60">
        <w:rPr>
          <w:rFonts w:ascii="GHEA Grapalat" w:hAnsi="GHEA Grapalat"/>
          <w:i w:val="0"/>
          <w:sz w:val="24"/>
          <w:szCs w:val="24"/>
        </w:rPr>
        <w:t xml:space="preserve"> (далее — договор).</w:t>
      </w:r>
    </w:p>
    <w:p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00C231A0">
        <w:rPr>
          <w:rFonts w:ascii="GHEA Grapalat" w:hAnsi="GHEA Grapalat"/>
          <w:i w:val="0"/>
          <w:sz w:val="16"/>
          <w:szCs w:val="16"/>
        </w:rPr>
        <w:t>работы</w:t>
      </w:r>
    </w:p>
    <w:p w:rsidR="00357D48" w:rsidRPr="009044F1" w:rsidRDefault="00A25C71" w:rsidP="00B46D58">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 xml:space="preserve">Согласно статье </w:t>
      </w:r>
      <w:r w:rsidRPr="00A25C71">
        <w:rPr>
          <w:rFonts w:ascii="GHEA Grapalat" w:hAnsi="GHEA Grapalat"/>
          <w:i w:val="0"/>
          <w:sz w:val="24"/>
          <w:szCs w:val="24"/>
        </w:rPr>
        <w:t>15</w:t>
      </w:r>
      <w:r w:rsidR="00A20B69" w:rsidRPr="009044F1">
        <w:rPr>
          <w:rFonts w:ascii="GHEA Grapalat" w:hAnsi="GHEA Grapalat"/>
          <w:i w:val="0"/>
          <w:sz w:val="24"/>
          <w:szCs w:val="24"/>
        </w:rPr>
        <w:t xml:space="preserve">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655A9" w:rsidRPr="00BD0DA3" w:rsidRDefault="00EF52E4" w:rsidP="008655A9">
      <w:pPr>
        <w:pStyle w:val="a3"/>
        <w:widowControl w:val="0"/>
        <w:spacing w:line="240" w:lineRule="auto"/>
        <w:ind w:firstLine="709"/>
        <w:jc w:val="left"/>
        <w:rPr>
          <w:rFonts w:ascii="GHEA Grapalat" w:hAnsi="GHEA Grapalat"/>
          <w:i w:val="0"/>
          <w:sz w:val="28"/>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655A9" w:rsidRPr="00BD0DA3">
        <w:rPr>
          <w:rFonts w:ascii="GHEA Grapalat" w:hAnsi="GHEA Grapalat"/>
          <w:i w:val="0"/>
          <w:sz w:val="22"/>
        </w:rPr>
        <w:t xml:space="preserve">Республика Армения Армавирская  марз,  с. Баграмян </w:t>
      </w:r>
      <w:r w:rsidR="008655A9" w:rsidRPr="00BD0DA3">
        <w:rPr>
          <w:rFonts w:ascii="Arial" w:hAnsi="Arial" w:cs="Arial"/>
          <w:i w:val="0"/>
          <w:sz w:val="22"/>
        </w:rPr>
        <w:t>Баграмян 2/3</w:t>
      </w:r>
    </w:p>
    <w:p w:rsidR="00EF52E4" w:rsidRPr="00BA5771" w:rsidRDefault="008655A9" w:rsidP="008655A9">
      <w:pPr>
        <w:pStyle w:val="a3"/>
        <w:widowControl w:val="0"/>
        <w:spacing w:after="160"/>
        <w:ind w:firstLine="567"/>
        <w:rPr>
          <w:rFonts w:ascii="GHEA Grapalat" w:hAnsi="GHEA Grapalat"/>
          <w:i w:val="0"/>
          <w:sz w:val="16"/>
          <w:szCs w:val="24"/>
        </w:rPr>
      </w:pPr>
      <w:r w:rsidRPr="000F11E5">
        <w:rPr>
          <w:rFonts w:ascii="GHEA Grapalat" w:hAnsi="GHEA Grapalat"/>
          <w:i w:val="0"/>
          <w:sz w:val="16"/>
          <w:szCs w:val="24"/>
        </w:rPr>
        <w:t xml:space="preserve"> </w:t>
      </w:r>
      <w:r w:rsidR="00EF52E4" w:rsidRPr="000F11E5">
        <w:rPr>
          <w:rFonts w:ascii="GHEA Grapalat" w:hAnsi="GHEA Grapalat"/>
          <w:i w:val="0"/>
          <w:sz w:val="16"/>
          <w:szCs w:val="24"/>
        </w:rPr>
        <w:t>(адрес заказчика)</w:t>
      </w:r>
    </w:p>
    <w:p w:rsidR="00EF52E4" w:rsidRDefault="00EF52E4" w:rsidP="00EF52E4">
      <w:pPr>
        <w:pStyle w:val="a3"/>
        <w:widowControl w:val="0"/>
        <w:spacing w:after="160"/>
        <w:ind w:firstLine="0"/>
        <w:rPr>
          <w:rFonts w:ascii="GHEA Grapalat" w:hAnsi="GHEA Grapalat"/>
          <w:i w:val="0"/>
          <w:sz w:val="24"/>
          <w:szCs w:val="24"/>
        </w:rPr>
      </w:pPr>
      <w:r w:rsidRPr="000F0CA8">
        <w:rPr>
          <w:rFonts w:ascii="GHEA Grapalat" w:hAnsi="GHEA Grapalat"/>
          <w:i w:val="0"/>
          <w:sz w:val="24"/>
          <w:szCs w:val="24"/>
        </w:rPr>
        <w:t xml:space="preserve">в документарной форме, до часов </w:t>
      </w:r>
      <w:r w:rsidR="008655A9" w:rsidRPr="008655A9">
        <w:rPr>
          <w:rFonts w:ascii="GHEA Grapalat" w:hAnsi="GHEA Grapalat"/>
          <w:i w:val="0"/>
          <w:sz w:val="24"/>
          <w:szCs w:val="24"/>
        </w:rPr>
        <w:t>11;00</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F52E4" w:rsidRPr="008655A9" w:rsidRDefault="00EF52E4" w:rsidP="008655A9">
      <w:pPr>
        <w:pStyle w:val="a3"/>
        <w:widowControl w:val="0"/>
        <w:spacing w:line="240" w:lineRule="auto"/>
        <w:ind w:firstLine="709"/>
        <w:jc w:val="left"/>
        <w:rPr>
          <w:rFonts w:ascii="GHEA Grapalat" w:hAnsi="GHEA Grapalat"/>
          <w:i w:val="0"/>
          <w:sz w:val="28"/>
          <w:szCs w:val="24"/>
        </w:rPr>
      </w:pPr>
      <w:r w:rsidRPr="000F0CA8">
        <w:rPr>
          <w:rFonts w:ascii="GHEA Grapalat" w:hAnsi="GHEA Grapalat"/>
          <w:i w:val="0"/>
          <w:sz w:val="24"/>
          <w:szCs w:val="24"/>
        </w:rPr>
        <w:t xml:space="preserve">Вскрытие заявок будет проводиться по адресу </w:t>
      </w:r>
      <w:r w:rsidR="008655A9" w:rsidRPr="00BD0DA3">
        <w:rPr>
          <w:rFonts w:ascii="GHEA Grapalat" w:hAnsi="GHEA Grapalat"/>
          <w:i w:val="0"/>
          <w:sz w:val="22"/>
        </w:rPr>
        <w:t xml:space="preserve">Республика Армения Армавирская  марз,  с. Баграмян </w:t>
      </w:r>
      <w:r w:rsidR="008655A9" w:rsidRPr="00BD0DA3">
        <w:rPr>
          <w:rFonts w:ascii="Arial" w:hAnsi="Arial" w:cs="Arial"/>
          <w:i w:val="0"/>
          <w:sz w:val="22"/>
        </w:rPr>
        <w:t>Баграмян 2/3</w:t>
      </w:r>
      <w:r w:rsidR="008655A9" w:rsidRPr="008655A9">
        <w:rPr>
          <w:rFonts w:ascii="GHEA Grapalat" w:hAnsi="GHEA Grapalat"/>
          <w:i w:val="0"/>
          <w:sz w:val="28"/>
          <w:szCs w:val="24"/>
        </w:rPr>
        <w:t xml:space="preserve"> </w:t>
      </w:r>
      <w:r w:rsidRPr="000F0CA8">
        <w:rPr>
          <w:rFonts w:ascii="GHEA Grapalat" w:hAnsi="GHEA Grapalat"/>
          <w:i w:val="0"/>
          <w:sz w:val="24"/>
          <w:szCs w:val="24"/>
        </w:rPr>
        <w:t xml:space="preserve">, в </w:t>
      </w:r>
      <w:r w:rsidR="008655A9" w:rsidRPr="008655A9">
        <w:rPr>
          <w:rFonts w:ascii="GHEA Grapalat" w:hAnsi="GHEA Grapalat"/>
          <w:i w:val="0"/>
          <w:sz w:val="24"/>
          <w:szCs w:val="24"/>
        </w:rPr>
        <w:t>11;00</w:t>
      </w:r>
      <w:r>
        <w:rPr>
          <w:rFonts w:ascii="GHEA Grapalat" w:hAnsi="GHEA Grapalat"/>
          <w:i w:val="0"/>
          <w:sz w:val="24"/>
          <w:szCs w:val="24"/>
        </w:rPr>
        <w:t xml:space="preserve"> часов "</w:t>
      </w:r>
      <w:r w:rsidR="00104310">
        <w:rPr>
          <w:rFonts w:ascii="GHEA Grapalat" w:hAnsi="GHEA Grapalat"/>
          <w:i w:val="0"/>
          <w:sz w:val="24"/>
          <w:szCs w:val="24"/>
        </w:rPr>
        <w:t>1</w:t>
      </w:r>
      <w:r w:rsidR="00104310" w:rsidRPr="00A25C71">
        <w:rPr>
          <w:rFonts w:ascii="GHEA Grapalat" w:hAnsi="GHEA Grapalat"/>
          <w:i w:val="0"/>
          <w:sz w:val="24"/>
          <w:szCs w:val="24"/>
        </w:rPr>
        <w:t>4</w:t>
      </w:r>
      <w:r>
        <w:rPr>
          <w:rFonts w:ascii="GHEA Grapalat" w:hAnsi="GHEA Grapalat"/>
          <w:i w:val="0"/>
          <w:sz w:val="24"/>
          <w:szCs w:val="24"/>
        </w:rPr>
        <w:t>" "</w:t>
      </w:r>
      <w:r w:rsidR="00BC0D34" w:rsidRPr="00BC0D34">
        <w:rPr>
          <w:rFonts w:ascii="GHEA Grapalat" w:hAnsi="GHEA Grapalat"/>
          <w:sz w:val="14"/>
          <w:szCs w:val="16"/>
        </w:rPr>
        <w:t xml:space="preserve"> </w:t>
      </w:r>
      <w:r w:rsidR="005C36AF" w:rsidRPr="006713D4">
        <w:rPr>
          <w:rFonts w:ascii="GHEA Grapalat" w:hAnsi="GHEA Grapalat"/>
          <w:b/>
          <w:szCs w:val="16"/>
        </w:rPr>
        <w:t>июля</w:t>
      </w:r>
      <w:r w:rsidR="00BC0D34">
        <w:rPr>
          <w:rFonts w:ascii="GHEA Grapalat" w:hAnsi="GHEA Grapalat"/>
          <w:i w:val="0"/>
          <w:sz w:val="24"/>
          <w:szCs w:val="24"/>
        </w:rPr>
        <w:t xml:space="preserve"> </w:t>
      </w:r>
      <w:r w:rsidR="00C877B8">
        <w:rPr>
          <w:rFonts w:ascii="GHEA Grapalat" w:hAnsi="GHEA Grapalat"/>
          <w:i w:val="0"/>
          <w:sz w:val="24"/>
          <w:szCs w:val="24"/>
        </w:rPr>
        <w:t>" "</w:t>
      </w:r>
      <w:r w:rsidR="00C877B8" w:rsidRPr="009D7C6B">
        <w:rPr>
          <w:rFonts w:ascii="GHEA Grapalat" w:hAnsi="GHEA Grapalat"/>
          <w:i w:val="0"/>
          <w:sz w:val="24"/>
          <w:szCs w:val="24"/>
        </w:rPr>
        <w:t>2022</w:t>
      </w:r>
      <w:r>
        <w:rPr>
          <w:rFonts w:ascii="GHEA Grapalat" w:hAnsi="GHEA Grapalat"/>
          <w:i w:val="0"/>
          <w:sz w:val="24"/>
          <w:szCs w:val="24"/>
        </w:rPr>
        <w:t>".</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865A5B" w:rsidRPr="00305B15" w:rsidRDefault="00865A5B" w:rsidP="00B46D58">
      <w:pPr>
        <w:pStyle w:val="a3"/>
        <w:widowControl w:val="0"/>
        <w:spacing w:after="160" w:line="240" w:lineRule="auto"/>
        <w:ind w:left="993" w:firstLine="0"/>
        <w:rPr>
          <w:rFonts w:ascii="GHEA Grapalat" w:hAnsi="GHEA Grapalat"/>
          <w:i w:val="0"/>
          <w:szCs w:val="16"/>
        </w:rPr>
      </w:pPr>
      <w:r w:rsidRPr="00865A5B">
        <w:rPr>
          <w:rFonts w:ascii="GHEA Grapalat" w:hAnsi="GHEA Grapalat"/>
          <w:sz w:val="24"/>
        </w:rPr>
        <w:t>В. Госровян</w:t>
      </w:r>
      <w:r w:rsidRPr="00865A5B">
        <w:rPr>
          <w:rFonts w:ascii="GHEA Grapalat" w:hAnsi="GHEA Grapalat"/>
          <w:i w:val="0"/>
          <w:szCs w:val="16"/>
        </w:rPr>
        <w:t xml:space="preserve"> </w:t>
      </w:r>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865A5B" w:rsidRPr="00B06D5A" w:rsidRDefault="00865A5B" w:rsidP="00865A5B">
      <w:pPr>
        <w:ind w:firstLine="720"/>
        <w:jc w:val="center"/>
        <w:rPr>
          <w:rFonts w:ascii="GHEA Grapalat" w:hAnsi="GHEA Grapalat"/>
          <w:sz w:val="20"/>
          <w:szCs w:val="20"/>
        </w:rPr>
      </w:pPr>
      <w:r w:rsidRPr="00A23493">
        <w:rPr>
          <w:rFonts w:ascii="GHEA Grapalat" w:hAnsi="GHEA Grapalat"/>
          <w:sz w:val="20"/>
          <w:szCs w:val="20"/>
        </w:rPr>
        <w:t>Телефон 093  5</w:t>
      </w:r>
      <w:r w:rsidRPr="00B06D5A">
        <w:rPr>
          <w:rFonts w:ascii="GHEA Grapalat" w:hAnsi="GHEA Grapalat"/>
          <w:sz w:val="20"/>
          <w:szCs w:val="20"/>
        </w:rPr>
        <w:t>7</w:t>
      </w:r>
      <w:r>
        <w:rPr>
          <w:rFonts w:ascii="GHEA Grapalat" w:hAnsi="GHEA Grapalat"/>
          <w:sz w:val="20"/>
          <w:szCs w:val="20"/>
        </w:rPr>
        <w:t>-</w:t>
      </w:r>
      <w:r w:rsidRPr="00B06D5A">
        <w:rPr>
          <w:rFonts w:ascii="GHEA Grapalat" w:hAnsi="GHEA Grapalat"/>
          <w:sz w:val="20"/>
          <w:szCs w:val="20"/>
        </w:rPr>
        <w:t>71</w:t>
      </w:r>
      <w:r>
        <w:rPr>
          <w:rFonts w:ascii="GHEA Grapalat" w:hAnsi="GHEA Grapalat"/>
          <w:sz w:val="20"/>
          <w:szCs w:val="20"/>
        </w:rPr>
        <w:t>-</w:t>
      </w:r>
      <w:r w:rsidRPr="00A23493">
        <w:rPr>
          <w:rFonts w:ascii="GHEA Grapalat" w:hAnsi="GHEA Grapalat"/>
          <w:sz w:val="20"/>
          <w:szCs w:val="20"/>
        </w:rPr>
        <w:t>7</w:t>
      </w:r>
      <w:r w:rsidRPr="00B06D5A">
        <w:rPr>
          <w:rFonts w:ascii="GHEA Grapalat" w:hAnsi="GHEA Grapalat"/>
          <w:sz w:val="20"/>
          <w:szCs w:val="20"/>
        </w:rPr>
        <w:t>2</w:t>
      </w:r>
    </w:p>
    <w:p w:rsidR="00865A5B" w:rsidRPr="00B06D5A" w:rsidRDefault="00865A5B" w:rsidP="00865A5B">
      <w:pPr>
        <w:ind w:firstLine="720"/>
        <w:jc w:val="center"/>
      </w:pPr>
      <w:r w:rsidRPr="00A23493">
        <w:rPr>
          <w:rFonts w:ascii="GHEA Grapalat" w:hAnsi="GHEA Grapalat"/>
          <w:sz w:val="20"/>
          <w:szCs w:val="20"/>
        </w:rPr>
        <w:t xml:space="preserve">Эл. Почта mail:  </w:t>
      </w:r>
      <w:r w:rsidRPr="00EF207E">
        <w:rPr>
          <w:rFonts w:ascii="Sylfaen" w:hAnsi="Sylfaen" w:cs="Sylfaen"/>
          <w:sz w:val="20"/>
          <w:szCs w:val="20"/>
          <w:lang w:val="hy-AM"/>
        </w:rPr>
        <w:t xml:space="preserve">  </w:t>
      </w:r>
      <w:hyperlink r:id="rId8" w:history="1">
        <w:r w:rsidRPr="00060594">
          <w:rPr>
            <w:rStyle w:val="a9"/>
            <w:rFonts w:ascii="Sylfaen" w:hAnsi="Sylfaen" w:cs="Arial"/>
            <w:lang w:val="en-US"/>
          </w:rPr>
          <w:t>alfen</w:t>
        </w:r>
        <w:r w:rsidRPr="00060594">
          <w:rPr>
            <w:rStyle w:val="a9"/>
            <w:rFonts w:ascii="Sylfaen" w:hAnsi="Sylfaen" w:cs="Arial"/>
          </w:rPr>
          <w:t>1991@</w:t>
        </w:r>
        <w:r w:rsidRPr="00060594">
          <w:rPr>
            <w:rStyle w:val="a9"/>
            <w:rFonts w:ascii="Sylfaen" w:hAnsi="Sylfaen" w:cs="Arial"/>
            <w:lang w:val="en-US"/>
          </w:rPr>
          <w:t>list</w:t>
        </w:r>
        <w:r w:rsidRPr="00060594">
          <w:rPr>
            <w:rStyle w:val="a9"/>
            <w:rFonts w:ascii="Sylfaen" w:hAnsi="Sylfaen" w:cs="Arial"/>
          </w:rPr>
          <w:t>.</w:t>
        </w:r>
        <w:r w:rsidRPr="00060594">
          <w:rPr>
            <w:rStyle w:val="a9"/>
            <w:rFonts w:ascii="Sylfaen" w:hAnsi="Sylfaen" w:cs="Arial"/>
            <w:lang w:val="en-US"/>
          </w:rPr>
          <w:t>ru</w:t>
        </w:r>
      </w:hyperlink>
    </w:p>
    <w:p w:rsidR="00865A5B" w:rsidRPr="00B06D5A" w:rsidRDefault="00865A5B" w:rsidP="00865A5B">
      <w:pPr>
        <w:ind w:firstLine="720"/>
        <w:jc w:val="center"/>
        <w:rPr>
          <w:rFonts w:ascii="Sylfaen" w:hAnsi="Sylfaen" w:cs="Arial"/>
        </w:rPr>
      </w:pPr>
      <w:r>
        <w:rPr>
          <w:rFonts w:ascii="GHEA Grapalat" w:hAnsi="GHEA Grapalat"/>
          <w:i/>
        </w:rPr>
        <w:t xml:space="preserve">Муниципалитет </w:t>
      </w:r>
      <w:r>
        <w:rPr>
          <w:rFonts w:ascii="Arial" w:hAnsi="Arial" w:cs="Arial"/>
          <w:i/>
        </w:rPr>
        <w:t>Баграмяна</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C94D5D" w:rsidRPr="00BD0DA3" w:rsidRDefault="005D7731" w:rsidP="00C94D5D">
      <w:pPr>
        <w:pStyle w:val="a3"/>
        <w:widowControl w:val="0"/>
        <w:spacing w:after="160" w:line="240" w:lineRule="auto"/>
        <w:ind w:firstLine="0"/>
        <w:jc w:val="right"/>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val="0"/>
        </w:rPr>
        <w:br/>
      </w:r>
      <w:r w:rsidR="00096865" w:rsidRPr="009044F1">
        <w:rPr>
          <w:rFonts w:ascii="GHEA Grapalat" w:hAnsi="GHEA Grapalat"/>
          <w:i w:val="0"/>
        </w:rPr>
        <w:t xml:space="preserve">под кодом </w:t>
      </w:r>
      <w:r w:rsidR="00C94D5D">
        <w:rPr>
          <w:rFonts w:ascii="GHEA Grapalat" w:hAnsi="GHEA Grapalat"/>
          <w:i w:val="0"/>
          <w:sz w:val="24"/>
          <w:szCs w:val="24"/>
          <w:lang w:val="en-US"/>
        </w:rPr>
        <w:t>ԱՄԲՀ</w:t>
      </w:r>
      <w:r w:rsidR="00237409" w:rsidRPr="00237409">
        <w:rPr>
          <w:rFonts w:ascii="GHEA Grapalat" w:hAnsi="GHEA Grapalat"/>
          <w:i w:val="0"/>
          <w:sz w:val="24"/>
          <w:szCs w:val="24"/>
        </w:rPr>
        <w:t xml:space="preserve"> </w:t>
      </w:r>
      <w:r w:rsidR="00237409">
        <w:rPr>
          <w:rFonts w:ascii="GHEA Grapalat" w:hAnsi="GHEA Grapalat"/>
          <w:i w:val="0"/>
          <w:sz w:val="24"/>
          <w:szCs w:val="24"/>
          <w:lang w:val="en-US"/>
        </w:rPr>
        <w:t>ՋՄ</w:t>
      </w:r>
      <w:r w:rsidR="00C94D5D" w:rsidRPr="00BD0DA3">
        <w:rPr>
          <w:rFonts w:ascii="GHEA Grapalat" w:hAnsi="GHEA Grapalat"/>
          <w:i w:val="0"/>
          <w:sz w:val="24"/>
          <w:szCs w:val="24"/>
        </w:rPr>
        <w:t>-</w:t>
      </w:r>
      <w:r w:rsidR="00C94D5D">
        <w:rPr>
          <w:rFonts w:ascii="GHEA Grapalat" w:hAnsi="GHEA Grapalat"/>
          <w:i w:val="0"/>
          <w:sz w:val="24"/>
          <w:szCs w:val="24"/>
          <w:lang w:val="en-US"/>
        </w:rPr>
        <w:t>ԲՄԱՇՁԲ</w:t>
      </w:r>
      <w:r w:rsidR="00C94D5D" w:rsidRPr="00BD0DA3">
        <w:rPr>
          <w:rFonts w:ascii="GHEA Grapalat" w:hAnsi="GHEA Grapalat"/>
          <w:i w:val="0"/>
          <w:sz w:val="24"/>
          <w:szCs w:val="24"/>
        </w:rPr>
        <w:t>-22/01</w:t>
      </w:r>
    </w:p>
    <w:p w:rsidR="00096865" w:rsidRPr="009044F1" w:rsidRDefault="001B32D9" w:rsidP="00B46D58">
      <w:pPr>
        <w:pStyle w:val="aa"/>
        <w:widowControl w:val="0"/>
        <w:spacing w:after="160"/>
        <w:ind w:firstLine="567"/>
        <w:jc w:val="right"/>
        <w:rPr>
          <w:rFonts w:ascii="GHEA Grapalat" w:hAnsi="GHEA Grapalat"/>
          <w:i/>
        </w:rPr>
      </w:pPr>
      <w:r w:rsidRPr="001B32D9">
        <w:rPr>
          <w:rFonts w:ascii="GHEA Grapalat" w:hAnsi="GHEA Grapalat" w:cs="Times Armenian"/>
          <w:i/>
        </w:rPr>
        <w:br/>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C94D5D" w:rsidRDefault="00A76C15" w:rsidP="00C94D5D">
      <w:pPr>
        <w:ind w:firstLine="720"/>
        <w:jc w:val="center"/>
        <w:rPr>
          <w:rFonts w:ascii="Sylfaen" w:hAnsi="Sylfaen" w:cs="Arial"/>
        </w:rPr>
      </w:pPr>
      <w:r w:rsidRPr="009044F1">
        <w:rPr>
          <w:rFonts w:ascii="GHEA Grapalat" w:hAnsi="GHEA Grapalat"/>
          <w:i/>
        </w:rPr>
        <w:t>"</w:t>
      </w:r>
      <w:r w:rsidR="00C94D5D" w:rsidRPr="00C94D5D">
        <w:rPr>
          <w:rFonts w:ascii="GHEA Grapalat" w:hAnsi="GHEA Grapalat"/>
          <w:i/>
        </w:rPr>
        <w:t xml:space="preserve"> </w:t>
      </w:r>
      <w:r w:rsidR="00237409" w:rsidRPr="00BD0DA3">
        <w:rPr>
          <w:rFonts w:ascii="GHEA Grapalat" w:hAnsi="GHEA Grapalat"/>
          <w:i/>
          <w:sz w:val="22"/>
        </w:rPr>
        <w:t xml:space="preserve">Муниципалитет </w:t>
      </w:r>
      <w:r w:rsidR="00237409" w:rsidRPr="00BD0DA3">
        <w:rPr>
          <w:rFonts w:ascii="Arial" w:hAnsi="Arial" w:cs="Arial"/>
          <w:i/>
          <w:sz w:val="22"/>
        </w:rPr>
        <w:t>Баграмяна</w:t>
      </w:r>
      <w:r w:rsidR="00237409" w:rsidRPr="009044F1">
        <w:rPr>
          <w:rFonts w:ascii="GHEA Grapalat" w:hAnsi="GHEA Grapalat"/>
          <w:i/>
        </w:rPr>
        <w:t xml:space="preserve"> </w:t>
      </w:r>
      <w:r w:rsidRPr="009044F1">
        <w:rPr>
          <w:rFonts w:ascii="GHEA Grapalat" w:hAnsi="GHEA Grapalat"/>
          <w:i/>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E0D95" w:rsidRPr="009044F1" w:rsidRDefault="00237409" w:rsidP="00B46D58">
      <w:pPr>
        <w:pStyle w:val="aa"/>
        <w:widowControl w:val="0"/>
        <w:spacing w:after="160"/>
        <w:ind w:right="-7" w:firstLine="567"/>
        <w:jc w:val="center"/>
        <w:rPr>
          <w:rFonts w:ascii="GHEA Grapalat" w:hAnsi="GHEA Grapalat"/>
        </w:rPr>
      </w:pPr>
      <w:r w:rsidRPr="00B9040E">
        <w:rPr>
          <w:rFonts w:ascii="GHEA Grapalat" w:hAnsi="GHEA Grapalat"/>
          <w:u w:val="single"/>
        </w:rPr>
        <w:t>Строительство села Багаран общины Баграмян Армавирской области РА, строительство водопроводной сети, водохранилища и насосной станции</w:t>
      </w: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104310"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237409" w:rsidRPr="00104310" w:rsidRDefault="00237409" w:rsidP="00B46D58">
      <w:pPr>
        <w:widowControl w:val="0"/>
        <w:spacing w:after="160"/>
        <w:jc w:val="center"/>
        <w:rPr>
          <w:rFonts w:ascii="GHEA Grapalat" w:hAnsi="GHEA Grapalat"/>
          <w:b/>
          <w:sz w:val="28"/>
        </w:rPr>
      </w:pPr>
      <w:r w:rsidRPr="00237409">
        <w:rPr>
          <w:rFonts w:ascii="GHEA Grapalat" w:hAnsi="GHEA Grapalat"/>
          <w:i/>
        </w:rPr>
        <w:t xml:space="preserve">Муниципалитет </w:t>
      </w:r>
      <w:r w:rsidRPr="00237409">
        <w:rPr>
          <w:rFonts w:ascii="Arial" w:hAnsi="Arial" w:cs="Arial"/>
          <w:i/>
        </w:rPr>
        <w:t>Баграмяна</w:t>
      </w:r>
    </w:p>
    <w:p w:rsidR="004D219C" w:rsidRPr="004D219C" w:rsidRDefault="00237409" w:rsidP="00C94D5D">
      <w:pPr>
        <w:widowControl w:val="0"/>
        <w:tabs>
          <w:tab w:val="left" w:pos="5954"/>
        </w:tabs>
        <w:spacing w:after="160"/>
        <w:ind w:firstLine="567"/>
        <w:rPr>
          <w:rFonts w:ascii="GHEA Grapalat" w:hAnsi="GHEA Grapalat"/>
        </w:rPr>
      </w:pPr>
      <w:r w:rsidRPr="00B9040E">
        <w:rPr>
          <w:rFonts w:ascii="GHEA Grapalat" w:hAnsi="GHEA Grapalat"/>
          <w:u w:val="single"/>
        </w:rPr>
        <w:t>Строительство села Багаран общины Баграмян Армавирской области РА, строительство водопроводной сети, водохранилища и насосной станции</w:t>
      </w:r>
    </w:p>
    <w:p w:rsidR="00615B35" w:rsidRPr="00EC400D" w:rsidRDefault="00615B35" w:rsidP="00C94D5D">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007C2A31">
        <w:rPr>
          <w:rFonts w:ascii="GHEA Grapalat" w:hAnsi="GHEA Grapalat"/>
          <w:sz w:val="20"/>
          <w:szCs w:val="20"/>
        </w:rPr>
        <w:t xml:space="preserve">работы                                              </w:t>
      </w:r>
      <w:r w:rsidR="009418AC" w:rsidRPr="005F2C25">
        <w:rPr>
          <w:rFonts w:ascii="GHEA Grapalat" w:hAnsi="GHEA Grapalat"/>
          <w:sz w:val="20"/>
          <w:szCs w:val="20"/>
        </w:rPr>
        <w:t xml:space="preserve">          </w:t>
      </w:r>
      <w:r w:rsidR="007C2A31">
        <w:rPr>
          <w:rFonts w:ascii="GHEA Grapalat" w:hAnsi="GHEA Grapalat"/>
          <w:sz w:val="20"/>
          <w:szCs w:val="20"/>
        </w:rPr>
        <w:t xml:space="preserve">  </w:t>
      </w:r>
      <w:r w:rsidR="00EC400D" w:rsidRPr="00EC400D">
        <w:rPr>
          <w:rFonts w:ascii="GHEA Grapalat" w:hAnsi="GHEA Grapalat"/>
          <w:sz w:val="20"/>
          <w:szCs w:val="20"/>
        </w:rPr>
        <w:t>(наименование заказчика)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37409">
        <w:rPr>
          <w:rFonts w:ascii="GHEA Grapalat" w:hAnsi="GHEA Grapalat"/>
          <w:i/>
          <w:lang w:val="en-US"/>
        </w:rPr>
        <w:t>ԱՄԲՀ</w:t>
      </w:r>
      <w:r w:rsidR="00237409" w:rsidRPr="00237409">
        <w:rPr>
          <w:rFonts w:ascii="GHEA Grapalat" w:hAnsi="GHEA Grapalat"/>
          <w:i/>
        </w:rPr>
        <w:t xml:space="preserve"> </w:t>
      </w:r>
      <w:r w:rsidR="00237409">
        <w:rPr>
          <w:rFonts w:ascii="GHEA Grapalat" w:hAnsi="GHEA Grapalat"/>
          <w:i/>
          <w:lang w:val="en-US"/>
        </w:rPr>
        <w:t>ՋՄ</w:t>
      </w:r>
      <w:r w:rsidR="00237409" w:rsidRPr="00BD0DA3">
        <w:rPr>
          <w:rFonts w:ascii="GHEA Grapalat" w:hAnsi="GHEA Grapalat"/>
          <w:i/>
        </w:rPr>
        <w:t>-</w:t>
      </w:r>
      <w:r w:rsidR="00237409">
        <w:rPr>
          <w:rFonts w:ascii="GHEA Grapalat" w:hAnsi="GHEA Grapalat"/>
          <w:i/>
          <w:lang w:val="en-US"/>
        </w:rPr>
        <w:t>ԲՄԱՇՁԲ</w:t>
      </w:r>
      <w:r w:rsidR="00237409" w:rsidRPr="00BD0DA3">
        <w:rPr>
          <w:rFonts w:ascii="GHEA Grapalat" w:hAnsi="GHEA Grapalat"/>
          <w:i/>
        </w:rPr>
        <w:t>-22/01</w:t>
      </w:r>
      <w:r w:rsidR="00237409"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4D219C">
        <w:rPr>
          <w:rFonts w:ascii="GHEA Grapalat" w:hAnsi="GHEA Grapalat"/>
          <w:sz w:val="24"/>
          <w:szCs w:val="24"/>
          <w:lang w:val="en-US"/>
        </w:rPr>
        <w:t>alfen</w:t>
      </w:r>
      <w:r w:rsidR="004D219C" w:rsidRPr="004D219C">
        <w:rPr>
          <w:rFonts w:ascii="GHEA Grapalat" w:hAnsi="GHEA Grapalat"/>
          <w:sz w:val="24"/>
          <w:szCs w:val="24"/>
        </w:rPr>
        <w:t>1991@</w:t>
      </w:r>
      <w:r w:rsidR="004D219C">
        <w:rPr>
          <w:rFonts w:ascii="GHEA Grapalat" w:hAnsi="GHEA Grapalat"/>
          <w:sz w:val="24"/>
          <w:szCs w:val="24"/>
          <w:lang w:val="en-US"/>
        </w:rPr>
        <w:t>lis</w:t>
      </w:r>
      <w:r w:rsidR="004D219C" w:rsidRPr="004D219C">
        <w:rPr>
          <w:rFonts w:ascii="GHEA Grapalat" w:hAnsi="GHEA Grapalat"/>
          <w:sz w:val="24"/>
          <w:szCs w:val="24"/>
        </w:rPr>
        <w:t>.</w:t>
      </w:r>
      <w:r w:rsidR="004D219C">
        <w:rPr>
          <w:rFonts w:ascii="GHEA Grapalat" w:hAnsi="GHEA Grapalat"/>
          <w:sz w:val="24"/>
          <w:szCs w:val="24"/>
          <w:lang w:val="en-US"/>
        </w:rPr>
        <w:t>ru</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B90CC9" w:rsidRDefault="00845AA5" w:rsidP="00B90CC9">
      <w:pPr>
        <w:pStyle w:val="3"/>
        <w:widowControl w:val="0"/>
        <w:tabs>
          <w:tab w:val="left" w:pos="1134"/>
        </w:tabs>
        <w:spacing w:after="160"/>
        <w:ind w:firstLine="567"/>
        <w:jc w:val="both"/>
        <w:rPr>
          <w:rFonts w:ascii="Sylfaen" w:hAnsi="Sylfaen"/>
          <w:i w:val="0"/>
          <w:sz w:val="22"/>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90CC9" w:rsidRPr="00B90CC9">
        <w:rPr>
          <w:rFonts w:ascii="Sylfaen" w:hAnsi="Sylfaen"/>
          <w:i w:val="0"/>
          <w:sz w:val="22"/>
          <w:szCs w:val="24"/>
        </w:rPr>
        <w:t>"МУНИЦИПАЛИТЕТ ОБЩИНЫ БАГРАМЯН"</w:t>
      </w:r>
      <w:r w:rsidR="00B90CC9" w:rsidRPr="00B9040E">
        <w:rPr>
          <w:rFonts w:ascii="Sylfaen" w:hAnsi="Sylfaen"/>
          <w:i w:val="0"/>
          <w:sz w:val="22"/>
          <w:szCs w:val="24"/>
        </w:rPr>
        <w:t xml:space="preserve"> </w:t>
      </w:r>
      <w:r w:rsidR="00B90CC9" w:rsidRPr="00B90CC9">
        <w:rPr>
          <w:rFonts w:ascii="Sylfaen" w:hAnsi="Sylfaen"/>
          <w:i w:val="0"/>
          <w:sz w:val="22"/>
          <w:szCs w:val="24"/>
        </w:rPr>
        <w:t>ДЛЯ ПОТРЕБНОСТЕЙ: "ОБЪЯВЛЕН ОТКРЫТЫЙ ТЕНДЕР"</w:t>
      </w:r>
      <w:r w:rsidRPr="00B90CC9">
        <w:rPr>
          <w:rFonts w:ascii="Sylfaen" w:hAnsi="Sylfaen"/>
          <w:i w:val="0"/>
          <w:sz w:val="22"/>
          <w:szCs w:val="24"/>
        </w:rPr>
        <w:t>""</w:t>
      </w:r>
      <w:r w:rsidRPr="00B90CC9">
        <w:rPr>
          <w:rFonts w:ascii="GHEA Grapalat" w:hAnsi="GHEA Grapalat"/>
          <w:i w:val="0"/>
          <w:sz w:val="22"/>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B90CC9" w:rsidRPr="00B90CC9">
        <w:rPr>
          <w:rFonts w:ascii="GHEA Grapalat" w:hAnsi="GHEA Grapalat"/>
          <w:i w:val="0"/>
          <w:sz w:val="24"/>
          <w:szCs w:val="24"/>
        </w:rPr>
        <w:t>1</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FC4AC0" w:rsidRPr="009044F1" w:rsidTr="00FC4AC0">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FC4AC0" w:rsidRPr="009044F1" w:rsidRDefault="00FC4AC0" w:rsidP="00FC4AC0">
            <w:pPr>
              <w:pStyle w:val="23"/>
              <w:widowControl w:val="0"/>
              <w:spacing w:after="120" w:line="240" w:lineRule="auto"/>
              <w:ind w:firstLine="0"/>
              <w:jc w:val="center"/>
              <w:rPr>
                <w:rFonts w:ascii="GHEA Grapalat" w:hAnsi="GHEA Grapalat"/>
                <w:sz w:val="24"/>
                <w:szCs w:val="24"/>
              </w:rPr>
            </w:pPr>
          </w:p>
        </w:tc>
        <w:tc>
          <w:tcPr>
            <w:tcW w:w="6601" w:type="dxa"/>
            <w:vAlign w:val="center"/>
          </w:tcPr>
          <w:p w:rsidR="00FC4AC0" w:rsidRPr="009044F1" w:rsidRDefault="00B9040E" w:rsidP="00B46D58">
            <w:pPr>
              <w:pStyle w:val="23"/>
              <w:widowControl w:val="0"/>
              <w:spacing w:after="120" w:line="240" w:lineRule="auto"/>
              <w:ind w:firstLine="0"/>
              <w:rPr>
                <w:rFonts w:ascii="GHEA Grapalat" w:hAnsi="GHEA Grapalat"/>
                <w:sz w:val="24"/>
                <w:szCs w:val="24"/>
                <w:u w:val="single"/>
                <w:vertAlign w:val="subscript"/>
              </w:rPr>
            </w:pPr>
            <w:r w:rsidRPr="00B9040E">
              <w:rPr>
                <w:rFonts w:ascii="GHEA Grapalat" w:hAnsi="GHEA Grapalat"/>
                <w:sz w:val="24"/>
                <w:szCs w:val="24"/>
                <w:u w:val="single"/>
              </w:rPr>
              <w:t>Строительство села Багаран общины Баграмян Армавирской области РА, строительство водопроводной сети, водохранилища и насосной станции</w:t>
            </w:r>
          </w:p>
        </w:tc>
      </w:tr>
      <w:tr w:rsidR="00FC4AC0" w:rsidRPr="009044F1" w:rsidTr="00FC4AC0">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rsidR="00FC4AC0" w:rsidRPr="009044F1" w:rsidRDefault="00FC4AC0" w:rsidP="00FC4AC0">
            <w:pPr>
              <w:pStyle w:val="23"/>
              <w:widowControl w:val="0"/>
              <w:spacing w:after="120" w:line="240" w:lineRule="auto"/>
              <w:ind w:firstLine="0"/>
              <w:jc w:val="center"/>
              <w:rPr>
                <w:rFonts w:ascii="GHEA Grapalat" w:hAnsi="GHEA Grapalat"/>
                <w:sz w:val="24"/>
                <w:szCs w:val="24"/>
              </w:rPr>
            </w:pPr>
          </w:p>
        </w:tc>
        <w:tc>
          <w:tcPr>
            <w:tcW w:w="6601" w:type="dxa"/>
            <w:vAlign w:val="center"/>
          </w:tcPr>
          <w:p w:rsidR="00FC4AC0" w:rsidRPr="009044F1" w:rsidRDefault="00FC4AC0" w:rsidP="00B46D58">
            <w:pPr>
              <w:pStyle w:val="23"/>
              <w:widowControl w:val="0"/>
              <w:spacing w:after="120" w:line="240" w:lineRule="auto"/>
              <w:ind w:firstLine="0"/>
              <w:rPr>
                <w:rFonts w:ascii="GHEA Grapalat" w:hAnsi="GHEA Grapalat"/>
                <w:sz w:val="24"/>
                <w:szCs w:val="24"/>
              </w:rPr>
            </w:pPr>
          </w:p>
        </w:tc>
      </w:tr>
      <w:tr w:rsidR="00FC4AC0" w:rsidRPr="009044F1" w:rsidTr="00FC4AC0">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1275" w:type="dxa"/>
            <w:vAlign w:val="center"/>
          </w:tcPr>
          <w:p w:rsidR="00FC4AC0" w:rsidRPr="009044F1" w:rsidRDefault="00FC4AC0" w:rsidP="00FC4AC0">
            <w:pPr>
              <w:pStyle w:val="23"/>
              <w:widowControl w:val="0"/>
              <w:spacing w:after="120" w:line="240" w:lineRule="auto"/>
              <w:ind w:firstLine="0"/>
              <w:jc w:val="center"/>
              <w:rPr>
                <w:rFonts w:ascii="GHEA Grapalat" w:hAnsi="GHEA Grapalat"/>
                <w:sz w:val="24"/>
                <w:szCs w:val="24"/>
              </w:rPr>
            </w:pPr>
          </w:p>
        </w:tc>
        <w:tc>
          <w:tcPr>
            <w:tcW w:w="6601" w:type="dxa"/>
            <w:vAlign w:val="center"/>
          </w:tcPr>
          <w:p w:rsidR="00FC4AC0" w:rsidRPr="009044F1" w:rsidRDefault="00FC4AC0" w:rsidP="00B46D58">
            <w:pPr>
              <w:pStyle w:val="23"/>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w:t>
      </w:r>
      <w:r w:rsidRPr="009044F1">
        <w:rPr>
          <w:rFonts w:ascii="GHEA Grapalat" w:hAnsi="GHEA Grapalat"/>
        </w:rPr>
        <w:lastRenderedPageBreak/>
        <w:t>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w:t>
      </w:r>
      <w:r w:rsidRPr="009044F1">
        <w:rPr>
          <w:rFonts w:ascii="GHEA Grapalat" w:hAnsi="GHEA Grapalat"/>
        </w:rPr>
        <w:lastRenderedPageBreak/>
        <w:t>(или)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4272E3" w:rsidRPr="008C6669">
        <w:rPr>
          <w:rFonts w:ascii="GHEA Grapalat" w:hAnsi="GHEA Grapalat"/>
        </w:rPr>
        <w:t>15 процентов</w:t>
      </w:r>
      <w:r w:rsidR="004272E3" w:rsidRPr="008C6669">
        <w:rPr>
          <w:rFonts w:ascii="GHEA Grapalat" w:hAnsi="GHEA Grapalat"/>
          <w:vertAlign w:val="superscript"/>
        </w:rPr>
        <w:t>5,1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w:t>
      </w:r>
      <w:r w:rsidRPr="009044F1">
        <w:rPr>
          <w:rFonts w:ascii="GHEA Grapalat" w:hAnsi="GHEA Grapalat"/>
        </w:rPr>
        <w:lastRenderedPageBreak/>
        <w:t>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lastRenderedPageBreak/>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6259BB">
        <w:rPr>
          <w:rFonts w:ascii="GHEA Grapalat" w:hAnsi="GHEA Grapalat"/>
          <w:sz w:val="22"/>
          <w:szCs w:val="22"/>
          <w:vertAlign w:val="subscript"/>
        </w:rPr>
        <w:t>имя, фамилия секретаря комиссии</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6"/>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Pr="009044F1" w:rsidRDefault="001578D4" w:rsidP="00A94FA9">
      <w:pPr>
        <w:widowControl w:val="0"/>
        <w:spacing w:after="160"/>
        <w:ind w:firstLine="567"/>
        <w:jc w:val="both"/>
        <w:rPr>
          <w:rFonts w:ascii="GHEA Grapalat" w:hAnsi="GHEA Grapalat" w:cs="Sylfaen"/>
        </w:rPr>
      </w:pPr>
      <w:r w:rsidRPr="009044F1">
        <w:rPr>
          <w:rFonts w:ascii="GHEA Grapalat" w:hAnsi="GHEA Grapalat"/>
        </w:rPr>
        <w:lastRenderedPageBreak/>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 xml:space="preserve">случае представления одного обеспечения заявки, его сумма исчисляется в отношении общей суммы цен закупок </w:t>
      </w:r>
      <w:bookmarkStart w:id="0" w:name="_GoBack"/>
      <w:bookmarkEnd w:id="0"/>
      <w:r w:rsidR="004D466D" w:rsidRPr="00A502FC">
        <w:rPr>
          <w:rFonts w:ascii="GHEA Grapalat" w:hAnsi="GHEA Grapalat"/>
        </w:rPr>
        <w:t>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af6"/>
        </w:rPr>
        <w:footnoteReference w:customMarkFollows="1" w:id="8"/>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F822EA" w:rsidRDefault="00F822EA" w:rsidP="00F822EA">
      <w:pPr>
        <w:widowControl w:val="0"/>
        <w:tabs>
          <w:tab w:val="left" w:pos="1134"/>
        </w:tabs>
        <w:ind w:firstLine="567"/>
        <w:jc w:val="both"/>
        <w:rPr>
          <w:rFonts w:ascii="GHEA Grapalat" w:hAnsi="GHEA Grapalat" w:cs="Sylfaen"/>
        </w:rPr>
      </w:pPr>
      <w:r w:rsidRPr="005831D8">
        <w:rPr>
          <w:rFonts w:ascii="GHEA Grapalat" w:hAnsi="GHEA Grapalat" w:cs="Sylfaen"/>
        </w:rPr>
        <w:t>Если заявление-</w:t>
      </w:r>
      <w:r w:rsidRPr="005831D8">
        <w:rPr>
          <w:rFonts w:ascii="GHEA Grapalat" w:hAnsi="GHEA Grapalat" w:cs="Arial"/>
          <w:b/>
          <w:color w:val="000000" w:themeColor="text1"/>
        </w:rPr>
        <w:t xml:space="preserve"> </w:t>
      </w:r>
      <w:r w:rsidRPr="005831D8">
        <w:rPr>
          <w:rFonts w:ascii="GHEA Grapalat" w:hAnsi="GHEA Grapalat" w:cs="Sylfaen"/>
        </w:rPr>
        <w:t>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w:t>
      </w:r>
    </w:p>
    <w:p w:rsidR="002626F7" w:rsidRDefault="002626F7" w:rsidP="00B46D58">
      <w:pPr>
        <w:rPr>
          <w:rFonts w:ascii="GHEA Grapalat" w:hAnsi="GHEA Grapalat" w:cs="Sylfaen"/>
        </w:rPr>
      </w:pP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3F9B" w:rsidRPr="004C3F9B" w:rsidRDefault="004C3F9B" w:rsidP="00B46D58">
      <w:pPr>
        <w:widowControl w:val="0"/>
        <w:spacing w:after="160"/>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1F3BF5">
        <w:rPr>
          <w:rFonts w:ascii="GHEA Grapalat" w:hAnsi="GHEA Grapalat"/>
          <w:sz w:val="24"/>
          <w:szCs w:val="24"/>
        </w:rPr>
        <w:t>и</w:t>
      </w:r>
      <w:r w:rsidRPr="009044F1">
        <w:rPr>
          <w:rFonts w:ascii="GHEA Grapalat" w:hAnsi="GHEA Grapalat"/>
          <w:sz w:val="24"/>
          <w:szCs w:val="24"/>
        </w:rPr>
        <w:t xml:space="preserve">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Pr="009044F1">
        <w:rPr>
          <w:rFonts w:ascii="GHEA Grapalat" w:hAnsi="GHEA Grapalat"/>
          <w:sz w:val="24"/>
          <w:szCs w:val="24"/>
        </w:rPr>
        <w:lastRenderedPageBreak/>
        <w:t>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r w:rsidR="00927888">
        <w:rPr>
          <w:rFonts w:ascii="GHEA Grapalat" w:hAnsi="GHEA Grapalat"/>
          <w:sz w:val="24"/>
          <w:szCs w:val="24"/>
        </w:rPr>
        <w:t>за</w:t>
      </w:r>
      <w:r w:rsidR="00927888" w:rsidRPr="00927888">
        <w:rPr>
          <w:rFonts w:ascii="GHEA Grapalat" w:hAnsi="GHEA Grapalat"/>
          <w:sz w:val="24"/>
          <w:szCs w:val="24"/>
        </w:rPr>
        <w:t>купк</w:t>
      </w:r>
      <w:r w:rsidR="00554C36">
        <w:rPr>
          <w:rFonts w:ascii="GHEA Grapalat" w:hAnsi="GHEA Grapalat"/>
          <w:sz w:val="24"/>
          <w:szCs w:val="24"/>
        </w:rPr>
        <w:t>и</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p>
    <w:p w:rsidR="008C5943" w:rsidRDefault="009B6D58" w:rsidP="008C5943">
      <w:pPr>
        <w:pStyle w:val="norm"/>
        <w:widowControl w:val="0"/>
        <w:tabs>
          <w:tab w:val="left" w:pos="1134"/>
        </w:tabs>
        <w:spacing w:after="160" w:line="240" w:lineRule="auto"/>
        <w:ind w:firstLine="567"/>
        <w:rPr>
          <w:ins w:id="1" w:author="Inesa Kocharyan" w:date="2022-05-27T10:52:00Z"/>
          <w:rFonts w:ascii="GHEA Grapalat" w:hAnsi="GHEA Grapalat"/>
          <w:sz w:val="24"/>
          <w:szCs w:val="24"/>
        </w:rPr>
      </w:pPr>
      <w:r w:rsidRPr="004E675F">
        <w:rPr>
          <w:rFonts w:ascii="GHEA Grapalat" w:hAnsi="GHEA Grapalat"/>
          <w:sz w:val="24"/>
          <w:szCs w:val="24"/>
        </w:rPr>
        <w:t>е.</w:t>
      </w:r>
      <w:r w:rsidR="00C37724" w:rsidRPr="004E675F">
        <w:rPr>
          <w:rFonts w:ascii="GHEA Grapalat" w:hAnsi="GHEA Grapalat"/>
          <w:sz w:val="24"/>
          <w:szCs w:val="24"/>
        </w:rPr>
        <w:tab/>
      </w:r>
      <w:r w:rsidR="008C5943" w:rsidRPr="00AA14B6">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8C5943">
        <w:rPr>
          <w:rFonts w:ascii="GHEA Grapalat" w:hAnsi="GHEA Grapalat"/>
          <w:sz w:val="24"/>
          <w:szCs w:val="24"/>
        </w:rPr>
        <w:t>и</w:t>
      </w:r>
      <w:r w:rsidR="008C5943" w:rsidRPr="00AA14B6">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8C5943" w:rsidRPr="004F2C09">
        <w:rPr>
          <w:rFonts w:ascii="GHEA Grapalat" w:hAnsi="GHEA Grapalat"/>
          <w:sz w:val="24"/>
          <w:szCs w:val="24"/>
        </w:rPr>
        <w:t>заключаемым с последним договором,</w:t>
      </w:r>
      <w:r w:rsidR="008C5943" w:rsidRPr="00AA14B6">
        <w:rPr>
          <w:rFonts w:ascii="GHEA Grapalat" w:hAnsi="GHEA Grapalat"/>
          <w:sz w:val="24"/>
          <w:szCs w:val="24"/>
        </w:rPr>
        <w:t xml:space="preserve"> вступают в силу в случае предусмотрения дополнительных финансовых средств в размере цены, превышающей цену закупк</w:t>
      </w:r>
      <w:r w:rsidR="008C5943">
        <w:rPr>
          <w:rFonts w:ascii="GHEA Grapalat" w:hAnsi="GHEA Grapalat"/>
          <w:sz w:val="24"/>
          <w:szCs w:val="24"/>
        </w:rPr>
        <w:t>и</w:t>
      </w:r>
      <w:r w:rsidR="008C5943" w:rsidRPr="00AA14B6">
        <w:rPr>
          <w:rFonts w:ascii="GHEA Grapalat" w:hAnsi="GHEA Grapalat"/>
          <w:sz w:val="24"/>
          <w:szCs w:val="24"/>
        </w:rPr>
        <w:t xml:space="preserve"> и заключения </w:t>
      </w:r>
      <w:r w:rsidR="008C5943" w:rsidRPr="004F2C09">
        <w:rPr>
          <w:rFonts w:ascii="GHEA Grapalat" w:hAnsi="GHEA Grapalat"/>
          <w:sz w:val="24"/>
          <w:szCs w:val="24"/>
        </w:rPr>
        <w:t xml:space="preserve">на этой основе </w:t>
      </w:r>
      <w:r w:rsidR="008C5943" w:rsidRPr="00AA14B6">
        <w:rPr>
          <w:rFonts w:ascii="GHEA Grapalat" w:hAnsi="GHEA Grapalat"/>
          <w:sz w:val="24"/>
          <w:szCs w:val="24"/>
        </w:rPr>
        <w:t xml:space="preserve">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8C5943">
        <w:rPr>
          <w:rFonts w:ascii="GHEA Grapalat" w:hAnsi="GHEA Grapalat"/>
          <w:sz w:val="24"/>
          <w:szCs w:val="24"/>
        </w:rPr>
        <w:t>выполнения работ</w:t>
      </w:r>
      <w:r w:rsidR="008C5943"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8C5943" w:rsidRDefault="008C5943" w:rsidP="008C5943">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C372FD"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w:t>
      </w:r>
      <w:r w:rsidRPr="00522932">
        <w:rPr>
          <w:rFonts w:ascii="GHEA Grapalat" w:hAnsi="GHEA Grapalat"/>
          <w:sz w:val="24"/>
          <w:szCs w:val="24"/>
        </w:rPr>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875295" w:rsidP="00875295">
      <w:pPr>
        <w:widowControl w:val="0"/>
        <w:tabs>
          <w:tab w:val="left" w:pos="1276"/>
        </w:tabs>
        <w:rPr>
          <w:rFonts w:ascii="GHEA Grapalat" w:hAnsi="GHEA Grapalat"/>
        </w:rPr>
      </w:pPr>
      <w:r w:rsidRPr="00110330">
        <w:rPr>
          <w:rFonts w:ascii="GHEA Grapalat" w:hAnsi="GHEA Grapalat"/>
        </w:rPr>
        <w:t>При этом, если:</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w:t>
      </w:r>
      <w:r w:rsidRPr="009044F1">
        <w:rPr>
          <w:rFonts w:ascii="GHEA Grapalat" w:hAnsi="GHEA Grapalat"/>
          <w:i w:val="0"/>
          <w:sz w:val="24"/>
          <w:szCs w:val="24"/>
        </w:rPr>
        <w:lastRenderedPageBreak/>
        <w:t xml:space="preserve">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E508E7" w:rsidRPr="0001217D" w:rsidRDefault="00E508E7" w:rsidP="00E508E7">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 xml:space="preserve">гарантии отобранный участник </w:t>
      </w:r>
      <w:r w:rsidRPr="00D50B30">
        <w:rPr>
          <w:rFonts w:ascii="GHEA Grapalat" w:hAnsi="GHEA Grapalat" w:cs="Sylfaen"/>
        </w:rPr>
        <w:lastRenderedPageBreak/>
        <w:t>представляет согласно приложению 4 или приложению 4.1</w:t>
      </w:r>
      <w:r w:rsidR="00512362" w:rsidRPr="00D50B30">
        <w:rPr>
          <w:rFonts w:ascii="GHEA Grapalat" w:hAnsi="GHEA Grapalat" w:cs="Sylfaen"/>
        </w:rPr>
        <w:t>.</w:t>
      </w:r>
      <w:r w:rsidR="00B71FA8" w:rsidRPr="00D50B30">
        <w:rPr>
          <w:rStyle w:val="af6"/>
          <w:rFonts w:ascii="GHEA Grapalat" w:hAnsi="GHEA Grapalat"/>
        </w:rPr>
        <w:footnoteReference w:customMarkFollows="1" w:id="11"/>
        <w:t>12</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2"/>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lastRenderedPageBreak/>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w:t>
      </w:r>
      <w:r w:rsidRPr="009044F1">
        <w:rPr>
          <w:rFonts w:ascii="GHEA Grapalat" w:hAnsi="GHEA Grapalat"/>
        </w:rPr>
        <w:lastRenderedPageBreak/>
        <w:t>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lastRenderedPageBreak/>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6"/>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2673F0"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9040E">
        <w:rPr>
          <w:rFonts w:ascii="GHEA Grapalat" w:hAnsi="GHEA Grapalat"/>
          <w:sz w:val="24"/>
          <w:szCs w:val="24"/>
          <w:lang w:val="en-US"/>
        </w:rPr>
        <w:t>ԱՄԲՀ</w:t>
      </w:r>
      <w:r w:rsidR="00B9040E" w:rsidRPr="00B9040E">
        <w:rPr>
          <w:rFonts w:ascii="GHEA Grapalat" w:hAnsi="GHEA Grapalat"/>
          <w:sz w:val="24"/>
          <w:szCs w:val="24"/>
        </w:rPr>
        <w:t>-</w:t>
      </w:r>
      <w:r w:rsidR="00B9040E">
        <w:rPr>
          <w:rFonts w:ascii="GHEA Grapalat" w:hAnsi="GHEA Grapalat"/>
          <w:sz w:val="24"/>
          <w:szCs w:val="24"/>
          <w:lang w:val="en-US"/>
        </w:rPr>
        <w:t>ԲՄԱՇՁԲ</w:t>
      </w:r>
      <w:r w:rsidR="00B9040E" w:rsidRPr="00B9040E">
        <w:rPr>
          <w:rFonts w:ascii="GHEA Grapalat" w:hAnsi="GHEA Grapalat"/>
          <w:sz w:val="24"/>
          <w:szCs w:val="24"/>
        </w:rPr>
        <w:t>-</w:t>
      </w:r>
      <w:r w:rsidR="002673F0" w:rsidRPr="002673F0">
        <w:rPr>
          <w:rFonts w:ascii="GHEA Grapalat" w:hAnsi="GHEA Grapalat"/>
          <w:sz w:val="24"/>
          <w:szCs w:val="24"/>
        </w:rPr>
        <w:t>22/01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673F0">
        <w:rPr>
          <w:rFonts w:ascii="GHEA Grapalat" w:hAnsi="GHEA Grapalat"/>
          <w:lang w:val="en-US"/>
        </w:rPr>
        <w:t>ԱՄԲՀ</w:t>
      </w:r>
      <w:r w:rsidR="002673F0" w:rsidRPr="00B9040E">
        <w:rPr>
          <w:rFonts w:ascii="GHEA Grapalat" w:hAnsi="GHEA Grapalat"/>
        </w:rPr>
        <w:t>-</w:t>
      </w:r>
      <w:r w:rsidR="002673F0">
        <w:rPr>
          <w:rFonts w:ascii="GHEA Grapalat" w:hAnsi="GHEA Grapalat"/>
          <w:lang w:val="en-US"/>
        </w:rPr>
        <w:t>ԲՄԱՇՁԲ</w:t>
      </w:r>
      <w:r w:rsidR="002673F0" w:rsidRPr="00B9040E">
        <w:rPr>
          <w:rFonts w:ascii="GHEA Grapalat" w:hAnsi="GHEA Grapalat"/>
        </w:rPr>
        <w:t>-</w:t>
      </w:r>
      <w:r w:rsidR="002673F0" w:rsidRPr="002673F0">
        <w:rPr>
          <w:rFonts w:ascii="GHEA Grapalat" w:hAnsi="GHEA Grapalat"/>
        </w:rPr>
        <w:t>22/01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2673F0">
        <w:rPr>
          <w:rFonts w:ascii="GHEA Grapalat" w:hAnsi="GHEA Grapalat"/>
          <w:lang w:val="en-US"/>
        </w:rPr>
        <w:t>ԱՄԲՀ</w:t>
      </w:r>
      <w:r w:rsidR="002673F0" w:rsidRPr="00B9040E">
        <w:rPr>
          <w:rFonts w:ascii="GHEA Grapalat" w:hAnsi="GHEA Grapalat"/>
        </w:rPr>
        <w:t>-</w:t>
      </w:r>
      <w:r w:rsidR="002673F0">
        <w:rPr>
          <w:rFonts w:ascii="GHEA Grapalat" w:hAnsi="GHEA Grapalat"/>
          <w:lang w:val="en-US"/>
        </w:rPr>
        <w:t>ԲՄԱՇՁԲ</w:t>
      </w:r>
      <w:r w:rsidR="002673F0" w:rsidRPr="00B9040E">
        <w:rPr>
          <w:rFonts w:ascii="GHEA Grapalat" w:hAnsi="GHEA Grapalat"/>
        </w:rPr>
        <w:t>-</w:t>
      </w:r>
      <w:r w:rsidR="002673F0" w:rsidRPr="002673F0">
        <w:rPr>
          <w:rFonts w:ascii="GHEA Grapalat" w:hAnsi="GHEA Grapalat"/>
        </w:rPr>
        <w:t>22/01</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Pr="002673F0" w:rsidRDefault="006B3E56" w:rsidP="00B46D58">
      <w:pPr>
        <w:pStyle w:val="aff3"/>
        <w:widowControl w:val="0"/>
        <w:numPr>
          <w:ilvl w:val="0"/>
          <w:numId w:val="22"/>
        </w:numPr>
        <w:tabs>
          <w:tab w:val="left" w:pos="567"/>
        </w:tabs>
        <w:spacing w:after="160"/>
        <w:jc w:val="both"/>
        <w:rPr>
          <w:rFonts w:ascii="GHEA Grapalat" w:hAnsi="GHEA Grapalat"/>
        </w:rPr>
      </w:pPr>
      <w:r w:rsidRPr="002673F0">
        <w:rPr>
          <w:rFonts w:ascii="GHEA Grapalat" w:hAnsi="GHEA Grapalat"/>
        </w:rPr>
        <w:t xml:space="preserve">в рамках участия в </w:t>
      </w:r>
      <w:r w:rsidR="00305944" w:rsidRPr="002673F0">
        <w:rPr>
          <w:rFonts w:ascii="GHEA Grapalat" w:hAnsi="GHEA Grapalat"/>
        </w:rPr>
        <w:t xml:space="preserve">открытом конкурсе </w:t>
      </w:r>
      <w:r w:rsidRPr="002673F0">
        <w:rPr>
          <w:rFonts w:ascii="GHEA Grapalat" w:hAnsi="GHEA Grapalat"/>
        </w:rPr>
        <w:t xml:space="preserve">под кодом </w:t>
      </w:r>
      <w:r w:rsidR="002673F0">
        <w:rPr>
          <w:rFonts w:ascii="GHEA Grapalat" w:hAnsi="GHEA Grapalat"/>
          <w:lang w:val="en-US"/>
        </w:rPr>
        <w:t>ԱՄԲՀ</w:t>
      </w:r>
      <w:r w:rsidR="002673F0" w:rsidRPr="00B9040E">
        <w:rPr>
          <w:rFonts w:ascii="GHEA Grapalat" w:hAnsi="GHEA Grapalat"/>
        </w:rPr>
        <w:t>-</w:t>
      </w:r>
      <w:r w:rsidR="002673F0">
        <w:rPr>
          <w:rFonts w:ascii="GHEA Grapalat" w:hAnsi="GHEA Grapalat"/>
          <w:lang w:val="en-US"/>
        </w:rPr>
        <w:t>ԲՄԱՇՁԲ</w:t>
      </w:r>
      <w:r w:rsidR="002673F0" w:rsidRPr="00B9040E">
        <w:rPr>
          <w:rFonts w:ascii="GHEA Grapalat" w:hAnsi="GHEA Grapalat"/>
        </w:rPr>
        <w:t>-</w:t>
      </w:r>
      <w:r w:rsidR="002673F0" w:rsidRPr="002673F0">
        <w:rPr>
          <w:rFonts w:ascii="GHEA Grapalat" w:hAnsi="GHEA Grapalat"/>
        </w:rPr>
        <w:t>22/01</w:t>
      </w:r>
      <w:r w:rsidRPr="002673F0">
        <w:rPr>
          <w:rFonts w:ascii="GHEA Grapalat" w:hAnsi="GHEA Grapalat"/>
        </w:rPr>
        <w:t xml:space="preserve">не </w:t>
      </w:r>
      <w:r w:rsidRPr="002673F0">
        <w:rPr>
          <w:rFonts w:ascii="GHEA Grapalat" w:hAnsi="GHEA Grapalat"/>
        </w:rPr>
        <w:lastRenderedPageBreak/>
        <w:t>допускал и (или) не допустит</w:t>
      </w:r>
      <w:r w:rsidR="00637246" w:rsidRPr="002673F0">
        <w:rPr>
          <w:rFonts w:ascii="GHEA Grapalat" w:hAnsi="GHEA Grapalat"/>
        </w:rPr>
        <w:t xml:space="preserve"> недобросовестной конкуренции,</w:t>
      </w:r>
      <w:r w:rsidRPr="002673F0">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7"/>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lastRenderedPageBreak/>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8"/>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2673F0">
        <w:rPr>
          <w:rFonts w:ascii="GHEA Grapalat" w:hAnsi="GHEA Grapalat"/>
          <w:sz w:val="24"/>
          <w:szCs w:val="24"/>
          <w:lang w:val="en-US"/>
        </w:rPr>
        <w:t>ԱՄԲՀ</w:t>
      </w:r>
      <w:r w:rsidR="005B44F3" w:rsidRPr="002152E1">
        <w:rPr>
          <w:rFonts w:ascii="GHEA Grapalat" w:hAnsi="GHEA Grapalat"/>
          <w:sz w:val="24"/>
          <w:szCs w:val="24"/>
        </w:rPr>
        <w:t xml:space="preserve">- </w:t>
      </w:r>
      <w:r w:rsidR="005B44F3">
        <w:rPr>
          <w:rFonts w:ascii="GHEA Grapalat" w:hAnsi="GHEA Grapalat"/>
          <w:sz w:val="24"/>
          <w:szCs w:val="24"/>
          <w:lang w:val="en-US"/>
        </w:rPr>
        <w:t>ՋՄ</w:t>
      </w:r>
      <w:r w:rsidR="002673F0" w:rsidRPr="00B9040E">
        <w:rPr>
          <w:rFonts w:ascii="GHEA Grapalat" w:hAnsi="GHEA Grapalat"/>
          <w:sz w:val="24"/>
          <w:szCs w:val="24"/>
        </w:rPr>
        <w:t>-</w:t>
      </w:r>
      <w:r w:rsidR="002673F0">
        <w:rPr>
          <w:rFonts w:ascii="GHEA Grapalat" w:hAnsi="GHEA Grapalat"/>
          <w:sz w:val="24"/>
          <w:szCs w:val="24"/>
          <w:lang w:val="en-US"/>
        </w:rPr>
        <w:t>ԲՄԱՇՁԲ</w:t>
      </w:r>
      <w:r w:rsidR="002673F0" w:rsidRPr="00B9040E">
        <w:rPr>
          <w:rFonts w:ascii="GHEA Grapalat" w:hAnsi="GHEA Grapalat"/>
          <w:sz w:val="24"/>
          <w:szCs w:val="24"/>
        </w:rPr>
        <w:t>-</w:t>
      </w:r>
      <w:r w:rsidR="002673F0" w:rsidRPr="002673F0">
        <w:rPr>
          <w:rFonts w:ascii="GHEA Grapalat" w:hAnsi="GHEA Grapalat"/>
          <w:sz w:val="24"/>
          <w:szCs w:val="24"/>
        </w:rPr>
        <w:t>22/01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2673F0">
        <w:rPr>
          <w:rFonts w:ascii="GHEA Grapalat" w:hAnsi="GHEA Grapalat"/>
          <w:lang w:val="en-US"/>
        </w:rPr>
        <w:t>ԱՄԲՀ</w:t>
      </w:r>
      <w:r w:rsidR="002673F0" w:rsidRPr="00B9040E">
        <w:rPr>
          <w:rFonts w:ascii="GHEA Grapalat" w:hAnsi="GHEA Grapalat"/>
        </w:rPr>
        <w:t>-</w:t>
      </w:r>
      <w:r w:rsidR="00F60BEF">
        <w:rPr>
          <w:rFonts w:ascii="GHEA Grapalat" w:hAnsi="GHEA Grapalat"/>
          <w:lang w:val="en-US"/>
        </w:rPr>
        <w:t>ՋՄ</w:t>
      </w:r>
      <w:r w:rsidR="00F60BEF" w:rsidRPr="00F60BEF">
        <w:rPr>
          <w:rFonts w:ascii="GHEA Grapalat" w:hAnsi="GHEA Grapalat"/>
        </w:rPr>
        <w:t>-</w:t>
      </w:r>
      <w:r w:rsidR="002673F0">
        <w:rPr>
          <w:rFonts w:ascii="GHEA Grapalat" w:hAnsi="GHEA Grapalat"/>
          <w:lang w:val="en-US"/>
        </w:rPr>
        <w:t>ԲՄԱՇՁԲ</w:t>
      </w:r>
      <w:r w:rsidR="002673F0" w:rsidRPr="00B9040E">
        <w:rPr>
          <w:rFonts w:ascii="GHEA Grapalat" w:hAnsi="GHEA Grapalat"/>
        </w:rPr>
        <w:t>-</w:t>
      </w:r>
      <w:r w:rsidR="002673F0" w:rsidRPr="002673F0">
        <w:rPr>
          <w:rFonts w:ascii="GHEA Grapalat" w:hAnsi="GHEA Grapalat"/>
        </w:rPr>
        <w:t>22/01</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Default="00220899" w:rsidP="002673F0">
      <w:pPr>
        <w:pStyle w:val="3"/>
        <w:keepNext w:val="0"/>
        <w:widowControl w:val="0"/>
        <w:spacing w:after="160" w:line="240" w:lineRule="auto"/>
        <w:ind w:firstLine="567"/>
        <w:jc w:val="right"/>
        <w:rPr>
          <w:rFonts w:ascii="GHEA Grapalat" w:hAnsi="GHEA Grapalat"/>
          <w:b/>
        </w:rPr>
      </w:pPr>
      <w:r w:rsidRPr="009044F1">
        <w:rPr>
          <w:rFonts w:ascii="GHEA Grapalat" w:hAnsi="GHEA Grapalat"/>
          <w:b/>
          <w:sz w:val="24"/>
          <w:szCs w:val="24"/>
        </w:rPr>
        <w:t xml:space="preserve">под кодом </w:t>
      </w:r>
      <w:r w:rsidR="002673F0">
        <w:rPr>
          <w:rFonts w:ascii="GHEA Grapalat" w:hAnsi="GHEA Grapalat"/>
          <w:sz w:val="24"/>
          <w:szCs w:val="24"/>
          <w:lang w:val="en-US"/>
        </w:rPr>
        <w:t>ԱՄԲՀ</w:t>
      </w:r>
      <w:r w:rsidR="00F60BEF">
        <w:rPr>
          <w:rFonts w:ascii="GHEA Grapalat" w:hAnsi="GHEA Grapalat"/>
          <w:sz w:val="24"/>
          <w:szCs w:val="24"/>
          <w:lang w:val="en-US"/>
        </w:rPr>
        <w:t xml:space="preserve"> -ՋՄ</w:t>
      </w:r>
      <w:r w:rsidR="002673F0" w:rsidRPr="00B9040E">
        <w:rPr>
          <w:rFonts w:ascii="GHEA Grapalat" w:hAnsi="GHEA Grapalat"/>
          <w:sz w:val="24"/>
          <w:szCs w:val="24"/>
        </w:rPr>
        <w:t>-</w:t>
      </w:r>
      <w:r w:rsidR="002673F0">
        <w:rPr>
          <w:rFonts w:ascii="GHEA Grapalat" w:hAnsi="GHEA Grapalat"/>
          <w:sz w:val="24"/>
          <w:szCs w:val="24"/>
          <w:lang w:val="en-US"/>
        </w:rPr>
        <w:t>ԲՄԱՇՁԲ</w:t>
      </w:r>
      <w:r w:rsidR="002673F0" w:rsidRPr="00B9040E">
        <w:rPr>
          <w:rFonts w:ascii="GHEA Grapalat" w:hAnsi="GHEA Grapalat"/>
          <w:sz w:val="24"/>
          <w:szCs w:val="24"/>
        </w:rPr>
        <w:t>-</w:t>
      </w:r>
      <w:r w:rsidR="002673F0" w:rsidRPr="002673F0">
        <w:rPr>
          <w:rFonts w:ascii="GHEA Grapalat" w:hAnsi="GHEA Grapalat"/>
          <w:sz w:val="24"/>
          <w:szCs w:val="24"/>
        </w:rPr>
        <w:t>22/01</w:t>
      </w: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AF3BC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AF3BC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AF3BC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AF3BC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AF3BC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AF3BC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AF3BC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AF3BC4"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AF3BC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AF3BC4" w:rsidP="00220899">
            <w:pPr>
              <w:rPr>
                <w:rFonts w:ascii="GHEA Grapalat" w:eastAsia="GHEA Grapalat" w:hAnsi="GHEA Grapalat" w:cs="GHEA Grapalat"/>
              </w:rPr>
            </w:pPr>
            <w:sdt>
              <w:sdtPr>
                <w:rPr>
                  <w:rFonts w:ascii="GHEA Grapalat" w:eastAsia="GHEA Grapalat" w:hAnsi="GHEA Grapalat" w:cs="GHEA Grapalat"/>
                </w:rPr>
                <w:id w:val="45428789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AF3BC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AF3BC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w:t>
      </w:r>
      <w:r w:rsidRPr="00092E73">
        <w:rPr>
          <w:rFonts w:ascii="GHEA Grapalat" w:hAnsi="GHEA Grapalat"/>
        </w:rPr>
        <w:lastRenderedPageBreak/>
        <w:t>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w:t>
      </w:r>
      <w:r w:rsidRPr="00092E73">
        <w:rPr>
          <w:rFonts w:ascii="GHEA Grapalat" w:hAnsi="GHEA Grapalat"/>
        </w:rPr>
        <w:lastRenderedPageBreak/>
        <w:t>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92E73">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 xml:space="preserve">рганизацию в силу </w:t>
      </w:r>
      <w:r w:rsidRPr="00092E73">
        <w:rPr>
          <w:rFonts w:ascii="GHEA Grapalat" w:hAnsi="GHEA Grapalat"/>
        </w:rPr>
        <w:lastRenderedPageBreak/>
        <w:t>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w:t>
      </w:r>
      <w:r w:rsidRPr="00092E73">
        <w:rPr>
          <w:rFonts w:ascii="GHEA Grapalat" w:hAnsi="GHEA Grapalat"/>
        </w:rPr>
        <w:lastRenderedPageBreak/>
        <w:t>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2673F0">
        <w:rPr>
          <w:rFonts w:ascii="GHEA Grapalat" w:hAnsi="GHEA Grapalat"/>
          <w:sz w:val="24"/>
          <w:szCs w:val="24"/>
          <w:lang w:val="en-US"/>
        </w:rPr>
        <w:t>ԱՄԲՀ</w:t>
      </w:r>
      <w:r w:rsidR="002673F0" w:rsidRPr="00B9040E">
        <w:rPr>
          <w:rFonts w:ascii="GHEA Grapalat" w:hAnsi="GHEA Grapalat"/>
          <w:sz w:val="24"/>
          <w:szCs w:val="24"/>
        </w:rPr>
        <w:t>-</w:t>
      </w:r>
      <w:r w:rsidR="002152E1" w:rsidRPr="002152E1">
        <w:rPr>
          <w:rFonts w:ascii="GHEA Grapalat" w:hAnsi="GHEA Grapalat"/>
          <w:sz w:val="24"/>
          <w:szCs w:val="24"/>
        </w:rPr>
        <w:t xml:space="preserve"> </w:t>
      </w:r>
      <w:r w:rsidR="002152E1">
        <w:rPr>
          <w:rFonts w:ascii="GHEA Grapalat" w:hAnsi="GHEA Grapalat"/>
          <w:sz w:val="24"/>
          <w:szCs w:val="24"/>
          <w:lang w:val="en-US"/>
        </w:rPr>
        <w:t>ՋՄ</w:t>
      </w:r>
      <w:r w:rsidR="002152E1" w:rsidRPr="002152E1">
        <w:rPr>
          <w:rFonts w:ascii="GHEA Grapalat" w:hAnsi="GHEA Grapalat"/>
          <w:sz w:val="24"/>
          <w:szCs w:val="24"/>
        </w:rPr>
        <w:t>-</w:t>
      </w:r>
      <w:r w:rsidR="002673F0">
        <w:rPr>
          <w:rFonts w:ascii="GHEA Grapalat" w:hAnsi="GHEA Grapalat"/>
          <w:sz w:val="24"/>
          <w:szCs w:val="24"/>
          <w:lang w:val="en-US"/>
        </w:rPr>
        <w:t>ԲՄԱՇՁԲ</w:t>
      </w:r>
      <w:r w:rsidR="002673F0" w:rsidRPr="00B9040E">
        <w:rPr>
          <w:rFonts w:ascii="GHEA Grapalat" w:hAnsi="GHEA Grapalat"/>
          <w:sz w:val="24"/>
          <w:szCs w:val="24"/>
        </w:rPr>
        <w:t>-</w:t>
      </w:r>
      <w:r w:rsidR="002673F0" w:rsidRPr="002673F0">
        <w:rPr>
          <w:rFonts w:ascii="GHEA Grapalat" w:hAnsi="GHEA Grapalat"/>
          <w:sz w:val="24"/>
          <w:szCs w:val="24"/>
        </w:rPr>
        <w:t>22/01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2673F0">
        <w:rPr>
          <w:rFonts w:ascii="GHEA Grapalat" w:hAnsi="GHEA Grapalat"/>
          <w:lang w:val="en-US"/>
        </w:rPr>
        <w:t>ԱՄԲՀ</w:t>
      </w:r>
      <w:r w:rsidR="002673F0" w:rsidRPr="00B9040E">
        <w:rPr>
          <w:rFonts w:ascii="GHEA Grapalat" w:hAnsi="GHEA Grapalat"/>
        </w:rPr>
        <w:t>-</w:t>
      </w:r>
      <w:r w:rsidR="002673F0">
        <w:rPr>
          <w:rFonts w:ascii="GHEA Grapalat" w:hAnsi="GHEA Grapalat"/>
          <w:lang w:val="en-US"/>
        </w:rPr>
        <w:t>ԲՄԱՇՁԲ</w:t>
      </w:r>
      <w:r w:rsidR="002673F0" w:rsidRPr="00B9040E">
        <w:rPr>
          <w:rFonts w:ascii="GHEA Grapalat" w:hAnsi="GHEA Grapalat"/>
        </w:rPr>
        <w:t>-</w:t>
      </w:r>
      <w:r w:rsidR="002673F0" w:rsidRPr="002673F0">
        <w:rPr>
          <w:rFonts w:ascii="GHEA Grapalat" w:hAnsi="GHEA Grapalat"/>
        </w:rPr>
        <w:t>22/01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742F7B" w:rsidRPr="00B138F3" w:rsidRDefault="00B2572B" w:rsidP="002152E1">
      <w:pPr>
        <w:pStyle w:val="31"/>
        <w:widowControl w:val="0"/>
        <w:spacing w:after="160" w:line="240" w:lineRule="auto"/>
        <w:jc w:val="right"/>
        <w:rPr>
          <w:rFonts w:ascii="GHEA Grapalat" w:hAnsi="GHEA Grapalat"/>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2152E1">
        <w:rPr>
          <w:rFonts w:ascii="GHEA Grapalat" w:hAnsi="GHEA Grapalat"/>
          <w:sz w:val="24"/>
          <w:szCs w:val="24"/>
          <w:lang w:val="en-US"/>
        </w:rPr>
        <w:t>ԱՄԲՀ</w:t>
      </w:r>
      <w:r w:rsidR="002152E1" w:rsidRPr="00B9040E">
        <w:rPr>
          <w:rFonts w:ascii="GHEA Grapalat" w:hAnsi="GHEA Grapalat"/>
          <w:sz w:val="24"/>
          <w:szCs w:val="24"/>
        </w:rPr>
        <w:t>-</w:t>
      </w:r>
      <w:r w:rsidR="002152E1" w:rsidRPr="002152E1">
        <w:rPr>
          <w:rFonts w:ascii="GHEA Grapalat" w:hAnsi="GHEA Grapalat"/>
          <w:sz w:val="24"/>
          <w:szCs w:val="24"/>
        </w:rPr>
        <w:t xml:space="preserve"> </w:t>
      </w:r>
      <w:r w:rsidR="002152E1">
        <w:rPr>
          <w:rFonts w:ascii="GHEA Grapalat" w:hAnsi="GHEA Grapalat"/>
          <w:sz w:val="24"/>
          <w:szCs w:val="24"/>
          <w:lang w:val="en-US"/>
        </w:rPr>
        <w:t>ՋՄ</w:t>
      </w:r>
      <w:r w:rsidR="002152E1" w:rsidRPr="002152E1">
        <w:rPr>
          <w:rFonts w:ascii="GHEA Grapalat" w:hAnsi="GHEA Grapalat"/>
          <w:sz w:val="24"/>
          <w:szCs w:val="24"/>
        </w:rPr>
        <w:t>-</w:t>
      </w:r>
      <w:r w:rsidR="002152E1">
        <w:rPr>
          <w:rFonts w:ascii="GHEA Grapalat" w:hAnsi="GHEA Grapalat"/>
          <w:sz w:val="24"/>
          <w:szCs w:val="24"/>
          <w:lang w:val="en-US"/>
        </w:rPr>
        <w:t>ԲՄԱՇՁԲ</w:t>
      </w:r>
      <w:r w:rsidR="002152E1" w:rsidRPr="00B9040E">
        <w:rPr>
          <w:rFonts w:ascii="GHEA Grapalat" w:hAnsi="GHEA Grapalat"/>
          <w:sz w:val="24"/>
          <w:szCs w:val="24"/>
        </w:rPr>
        <w:t>-</w:t>
      </w:r>
      <w:r w:rsidR="002152E1" w:rsidRPr="002673F0">
        <w:rPr>
          <w:rFonts w:ascii="GHEA Grapalat" w:hAnsi="GHEA Grapalat"/>
          <w:sz w:val="24"/>
          <w:szCs w:val="24"/>
        </w:rPr>
        <w:t>22/01</w:t>
      </w:r>
      <w:r w:rsidR="00742F7B"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7A4FB9" w:rsidRDefault="007A4FB9" w:rsidP="007A4FB9">
      <w:pPr>
        <w:pStyle w:val="af4"/>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Default="007A4FB9" w:rsidP="007A4FB9">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2152E1">
        <w:rPr>
          <w:rFonts w:ascii="GHEA Grapalat" w:hAnsi="GHEA Grapalat"/>
          <w:lang w:val="en-US"/>
        </w:rPr>
        <w:t>ԱՄԲՀ</w:t>
      </w:r>
      <w:r w:rsidR="002152E1" w:rsidRPr="00B9040E">
        <w:rPr>
          <w:rFonts w:ascii="GHEA Grapalat" w:hAnsi="GHEA Grapalat"/>
        </w:rPr>
        <w:t>-</w:t>
      </w:r>
      <w:r w:rsidR="002152E1" w:rsidRPr="002152E1">
        <w:rPr>
          <w:rFonts w:ascii="GHEA Grapalat" w:hAnsi="GHEA Grapalat"/>
        </w:rPr>
        <w:t xml:space="preserve"> </w:t>
      </w:r>
      <w:r w:rsidR="002152E1">
        <w:rPr>
          <w:rFonts w:ascii="GHEA Grapalat" w:hAnsi="GHEA Grapalat"/>
          <w:lang w:val="en-US"/>
        </w:rPr>
        <w:t>ՋՄ</w:t>
      </w:r>
      <w:r w:rsidR="002152E1" w:rsidRPr="002152E1">
        <w:rPr>
          <w:rFonts w:ascii="GHEA Grapalat" w:hAnsi="GHEA Grapalat"/>
        </w:rPr>
        <w:t>-</w:t>
      </w:r>
      <w:r w:rsidR="002152E1">
        <w:rPr>
          <w:rFonts w:ascii="GHEA Grapalat" w:hAnsi="GHEA Grapalat"/>
          <w:lang w:val="en-US"/>
        </w:rPr>
        <w:t>ԲՄԱՇՁԲ</w:t>
      </w:r>
      <w:r w:rsidR="002152E1" w:rsidRPr="00B9040E">
        <w:rPr>
          <w:rFonts w:ascii="GHEA Grapalat" w:hAnsi="GHEA Grapalat"/>
        </w:rPr>
        <w:t>-</w:t>
      </w:r>
      <w:r w:rsidR="002152E1" w:rsidRPr="002673F0">
        <w:rPr>
          <w:rFonts w:ascii="GHEA Grapalat" w:hAnsi="GHEA Grapalat"/>
        </w:rPr>
        <w:t>22/01</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af4"/>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w:t>
      </w:r>
      <w:r w:rsidRPr="00886AE6">
        <w:rPr>
          <w:rFonts w:ascii="GHEA Grapalat" w:eastAsiaTheme="minorHAnsi" w:hAnsi="GHEA Grapalat" w:cstheme="minorBidi"/>
        </w:rPr>
        <w:lastRenderedPageBreak/>
        <w:t>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B90C0A" w:rsidRPr="008C0D09" w:rsidRDefault="00B90C0A" w:rsidP="00B90C0A">
      <w:pPr>
        <w:widowControl w:val="0"/>
        <w:spacing w:after="160"/>
        <w:ind w:firstLine="567"/>
        <w:jc w:val="right"/>
        <w:rPr>
          <w:rFonts w:ascii="GHEA Grapalat" w:hAnsi="GHEA Grapalat"/>
          <w:b/>
        </w:rPr>
      </w:pPr>
      <w:r w:rsidRPr="00B138F3">
        <w:rPr>
          <w:rFonts w:ascii="GHEA Grapalat" w:hAnsi="GHEA Grapalat"/>
          <w:b/>
        </w:rPr>
        <w:t>Приложение № 4</w:t>
      </w:r>
      <w:r w:rsidRPr="00113BE5">
        <w:rPr>
          <w:rFonts w:ascii="GHEA Grapalat" w:hAnsi="GHEA Grapalat"/>
          <w:b/>
        </w:rPr>
        <w:t>.1</w:t>
      </w:r>
    </w:p>
    <w:p w:rsidR="002152E1" w:rsidRPr="002152E1" w:rsidRDefault="00B90C0A" w:rsidP="002152E1">
      <w:pPr>
        <w:widowControl w:val="0"/>
        <w:spacing w:after="160"/>
        <w:ind w:firstLine="567"/>
        <w:jc w:val="right"/>
        <w:rPr>
          <w:rFonts w:ascii="GHEA Grapalat" w:hAnsi="GHEA Grapalat"/>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2152E1">
        <w:rPr>
          <w:rFonts w:ascii="GHEA Grapalat" w:hAnsi="GHEA Grapalat"/>
          <w:lang w:val="en-US"/>
        </w:rPr>
        <w:t>ԱՄԲՀ</w:t>
      </w:r>
      <w:r w:rsidR="002152E1" w:rsidRPr="00B9040E">
        <w:rPr>
          <w:rFonts w:ascii="GHEA Grapalat" w:hAnsi="GHEA Grapalat"/>
        </w:rPr>
        <w:t>-</w:t>
      </w:r>
      <w:r w:rsidR="002152E1" w:rsidRPr="002152E1">
        <w:rPr>
          <w:rFonts w:ascii="GHEA Grapalat" w:hAnsi="GHEA Grapalat"/>
        </w:rPr>
        <w:t xml:space="preserve"> </w:t>
      </w:r>
      <w:r w:rsidR="002152E1">
        <w:rPr>
          <w:rFonts w:ascii="GHEA Grapalat" w:hAnsi="GHEA Grapalat"/>
          <w:lang w:val="en-US"/>
        </w:rPr>
        <w:t>ՋՄ</w:t>
      </w:r>
      <w:r w:rsidR="002152E1" w:rsidRPr="002152E1">
        <w:rPr>
          <w:rFonts w:ascii="GHEA Grapalat" w:hAnsi="GHEA Grapalat"/>
        </w:rPr>
        <w:t>-</w:t>
      </w:r>
      <w:r w:rsidR="002152E1">
        <w:rPr>
          <w:rFonts w:ascii="GHEA Grapalat" w:hAnsi="GHEA Grapalat"/>
          <w:lang w:val="en-US"/>
        </w:rPr>
        <w:t>ԲՄԱՇՁԲ</w:t>
      </w:r>
      <w:r w:rsidR="002152E1" w:rsidRPr="00B9040E">
        <w:rPr>
          <w:rFonts w:ascii="GHEA Grapalat" w:hAnsi="GHEA Grapalat"/>
        </w:rPr>
        <w:t>-</w:t>
      </w:r>
      <w:r w:rsidR="002152E1" w:rsidRPr="002673F0">
        <w:rPr>
          <w:rFonts w:ascii="GHEA Grapalat" w:hAnsi="GHEA Grapalat"/>
        </w:rPr>
        <w:t>22/01</w:t>
      </w:r>
    </w:p>
    <w:p w:rsidR="00A21DA8" w:rsidRPr="00B138F3" w:rsidRDefault="00A21DA8" w:rsidP="002152E1">
      <w:pPr>
        <w:widowControl w:val="0"/>
        <w:spacing w:after="160"/>
        <w:ind w:firstLine="567"/>
        <w:jc w:val="right"/>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rsidR="00A21DA8" w:rsidRPr="00B138F3" w:rsidRDefault="00A21DA8" w:rsidP="00A21DA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A21DA8">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00996AAE" w:rsidRPr="00996AAE">
        <w:rPr>
          <w:rFonts w:ascii="GHEA Grapalat" w:eastAsiaTheme="minorHAnsi" w:hAnsi="GHEA Grapalat" w:cstheme="minorBidi"/>
        </w:rPr>
        <w:t xml:space="preserve">  </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6A584F" w:rsidRPr="00996AAE">
        <w:rPr>
          <w:rStyle w:val="af5"/>
          <w:rFonts w:ascii="GHEA Grapalat" w:hAnsi="GHEA Grapalat"/>
          <w:b w:val="0"/>
          <w:sz w:val="18"/>
          <w:szCs w:val="18"/>
        </w:rPr>
        <w:t xml:space="preserve">                                    </w:t>
      </w:r>
      <w:r w:rsidRPr="00B138F3">
        <w:rPr>
          <w:rStyle w:val="af5"/>
          <w:rFonts w:ascii="GHEA Grapalat" w:hAnsi="GHEA Grapalat"/>
          <w:b w:val="0"/>
          <w:sz w:val="18"/>
          <w:szCs w:val="18"/>
        </w:rPr>
        <w:t>номер заключаемого договора</w:t>
      </w:r>
    </w:p>
    <w:p w:rsidR="00A21DA8" w:rsidRPr="00B138F3" w:rsidRDefault="00A21DA8" w:rsidP="00A21DA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21DA8" w:rsidRPr="00B138F3" w:rsidRDefault="00A21DA8" w:rsidP="00A21DA8">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A21DA8" w:rsidRPr="00B138F3" w:rsidRDefault="00A21DA8" w:rsidP="00A21DA8">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A21DA8" w:rsidRPr="00B138F3" w:rsidRDefault="00A21DA8" w:rsidP="00A21DA8">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00461ABD" w:rsidRPr="00513EAE">
        <w:rPr>
          <w:rFonts w:ascii="GHEA Grapalat" w:eastAsiaTheme="minorHAnsi" w:hAnsi="GHEA Grapalat" w:cstheme="minorBidi"/>
          <w:sz w:val="18"/>
          <w:szCs w:val="18"/>
        </w:rPr>
        <w:t xml:space="preserve">наименование выдающего гарантию банка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1A17F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представленн</w:t>
      </w:r>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rsidR="00A21DA8" w:rsidRPr="00B138F3" w:rsidRDefault="00A21DA8" w:rsidP="00A21DA8">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A21DA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01204D" w:rsidRDefault="00984DE5" w:rsidP="00984DE5">
      <w:pPr>
        <w:pStyle w:val="af4"/>
        <w:shd w:val="clear" w:color="auto" w:fill="FFFFFF"/>
        <w:ind w:firstLine="374"/>
        <w:contextualSpacing/>
        <w:jc w:val="both"/>
        <w:rPr>
          <w:rFonts w:ascii="GHEA Grapalat" w:eastAsiaTheme="minorHAnsi" w:hAnsi="GHEA Grapalat" w:cstheme="minorBidi"/>
        </w:rPr>
      </w:pPr>
      <w:r w:rsidRPr="0001204D">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84DE5" w:rsidRPr="0001204D" w:rsidRDefault="00984DE5" w:rsidP="00984DE5">
      <w:pPr>
        <w:pStyle w:val="af4"/>
        <w:shd w:val="clear" w:color="auto" w:fill="FFFFFF"/>
        <w:ind w:firstLine="374"/>
        <w:contextualSpacing/>
        <w:jc w:val="both"/>
        <w:rPr>
          <w:rFonts w:ascii="GHEA Grapalat" w:eastAsiaTheme="minorHAnsi" w:hAnsi="GHEA Grapalat" w:cstheme="minorBidi"/>
        </w:rPr>
      </w:pPr>
      <w:r w:rsidRPr="0001204D">
        <w:rPr>
          <w:rFonts w:ascii="GHEA Grapalat" w:eastAsiaTheme="minorHAnsi" w:hAnsi="GHEA Grapalat" w:cstheme="minorBidi"/>
          <w:sz w:val="18"/>
          <w:szCs w:val="18"/>
        </w:rPr>
        <w:t>номер заключаемого договара</w:t>
      </w:r>
    </w:p>
    <w:p w:rsidR="00984DE5" w:rsidRPr="0001204D" w:rsidRDefault="00984DE5" w:rsidP="00984DE5">
      <w:pPr>
        <w:pStyle w:val="af4"/>
        <w:shd w:val="clear" w:color="auto" w:fill="FFFFFF"/>
        <w:ind w:firstLine="374"/>
        <w:contextualSpacing/>
        <w:jc w:val="both"/>
        <w:rPr>
          <w:rFonts w:ascii="GHEA Grapalat" w:eastAsiaTheme="minorHAnsi" w:hAnsi="GHEA Grapalat" w:cstheme="minorBidi"/>
        </w:rPr>
      </w:pPr>
    </w:p>
    <w:p w:rsidR="00984DE5" w:rsidRPr="0001204D" w:rsidRDefault="00984DE5" w:rsidP="00984DE5">
      <w:pPr>
        <w:pStyle w:val="af4"/>
        <w:shd w:val="clear" w:color="auto" w:fill="FFFFFF"/>
        <w:contextualSpacing/>
        <w:jc w:val="both"/>
        <w:rPr>
          <w:rFonts w:ascii="GHEA Grapalat" w:eastAsiaTheme="minorHAnsi" w:hAnsi="GHEA Grapalat" w:cstheme="minorBidi"/>
          <w:lang w:val="hy-AM"/>
        </w:rPr>
      </w:pPr>
      <w:r w:rsidRPr="0001204D">
        <w:rPr>
          <w:rFonts w:ascii="GHEA Grapalat" w:eastAsiaTheme="minorHAnsi" w:hAnsi="GHEA Grapalat" w:cstheme="minorBidi"/>
        </w:rPr>
        <w:lastRenderedPageBreak/>
        <w:t xml:space="preserve">и  действует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в</w:t>
      </w:r>
      <w:r w:rsidRPr="0001204D">
        <w:rPr>
          <w:rFonts w:ascii="GHEA Grapalat" w:hAnsi="GHEA Grapalat"/>
        </w:rPr>
        <w:t>ключительно</w:t>
      </w:r>
      <w:r w:rsidRPr="0001204D">
        <w:rPr>
          <w:rFonts w:ascii="GHEA Grapalat" w:eastAsiaTheme="minorHAnsi" w:hAnsi="GHEA Grapalat" w:cstheme="minorBidi"/>
        </w:rPr>
        <w:t xml:space="preserve">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до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девяностого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рабочего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дня</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следующего за днем </w:t>
      </w:r>
    </w:p>
    <w:p w:rsidR="00984DE5" w:rsidRPr="0001204D" w:rsidRDefault="00984DE5" w:rsidP="00984DE5">
      <w:pPr>
        <w:pStyle w:val="af4"/>
        <w:shd w:val="clear" w:color="auto" w:fill="FFFFFF"/>
        <w:contextualSpacing/>
        <w:jc w:val="both"/>
        <w:rPr>
          <w:rFonts w:ascii="GHEA Grapalat" w:eastAsiaTheme="minorHAnsi" w:hAnsi="GHEA Grapalat" w:cstheme="minorBidi"/>
          <w:sz w:val="18"/>
          <w:szCs w:val="18"/>
          <w:lang w:val="hy-AM"/>
        </w:rPr>
      </w:pPr>
    </w:p>
    <w:p w:rsidR="00984DE5" w:rsidRPr="0001204D" w:rsidRDefault="00984DE5" w:rsidP="006C288C">
      <w:pPr>
        <w:pStyle w:val="af4"/>
        <w:shd w:val="clear" w:color="auto" w:fill="FFFFFF"/>
        <w:contextualSpacing/>
        <w:jc w:val="center"/>
        <w:rPr>
          <w:rFonts w:eastAsiaTheme="minorHAnsi" w:cstheme="minorBidi"/>
        </w:rPr>
      </w:pPr>
      <w:r w:rsidRPr="0001204D">
        <w:rPr>
          <w:rFonts w:ascii="GHEA Grapalat" w:eastAsiaTheme="minorHAnsi" w:hAnsi="GHEA Grapalat" w:cstheme="minorBidi"/>
          <w:lang w:val="hy-AM"/>
        </w:rPr>
        <w:t>--------------------------------------------------------</w:t>
      </w:r>
      <w:r w:rsidRPr="0001204D">
        <w:rPr>
          <w:rFonts w:ascii="GHEA Grapalat" w:eastAsiaTheme="minorHAnsi" w:hAnsi="GHEA Grapalat" w:cstheme="minorBidi"/>
        </w:rPr>
        <w:t>------------------</w:t>
      </w:r>
      <w:r w:rsidRPr="0001204D">
        <w:rPr>
          <w:rFonts w:ascii="GHEA Grapalat" w:eastAsiaTheme="minorHAnsi" w:hAnsi="GHEA Grapalat" w:cstheme="minorBidi"/>
          <w:lang w:val="hy-AM"/>
        </w:rPr>
        <w:t>----------------------</w:t>
      </w:r>
      <w:r w:rsidR="006C288C" w:rsidRPr="0001204D">
        <w:rPr>
          <w:rFonts w:ascii="GHEA Grapalat" w:eastAsiaTheme="minorHAnsi" w:hAnsi="GHEA Grapalat" w:cstheme="minorBidi"/>
        </w:rPr>
        <w:t>---------------</w:t>
      </w:r>
      <w:r w:rsidRPr="0001204D">
        <w:rPr>
          <w:rFonts w:eastAsiaTheme="minorHAnsi" w:cstheme="minorBidi"/>
        </w:rPr>
        <w:t xml:space="preserve"> </w:t>
      </w:r>
      <w:r w:rsidRPr="0001204D">
        <w:rPr>
          <w:rFonts w:eastAsiaTheme="minorHAnsi" w:cstheme="minorBidi"/>
          <w:lang w:val="hy-AM"/>
        </w:rPr>
        <w:t>.</w:t>
      </w:r>
      <w:r w:rsidRPr="0001204D">
        <w:rPr>
          <w:rFonts w:eastAsiaTheme="minorHAnsi" w:cstheme="minorBidi"/>
        </w:rPr>
        <w:t xml:space="preserve">           </w:t>
      </w:r>
      <w:r w:rsidRPr="0001204D">
        <w:rPr>
          <w:rFonts w:ascii="GHEA Grapalat" w:eastAsiaTheme="minorHAnsi" w:hAnsi="GHEA Grapalat" w:cstheme="minorBidi"/>
          <w:sz w:val="16"/>
          <w:szCs w:val="16"/>
        </w:rPr>
        <w:t xml:space="preserve"> крайн</w:t>
      </w:r>
      <w:r w:rsidR="001D509C" w:rsidRPr="0001204D">
        <w:rPr>
          <w:rFonts w:ascii="GHEA Grapalat" w:eastAsiaTheme="minorHAnsi" w:hAnsi="GHEA Grapalat" w:cstheme="minorBidi"/>
          <w:sz w:val="16"/>
          <w:szCs w:val="16"/>
        </w:rPr>
        <w:t>и</w:t>
      </w:r>
      <w:r w:rsidRPr="0001204D">
        <w:rPr>
          <w:rFonts w:ascii="GHEA Grapalat" w:eastAsiaTheme="minorHAnsi" w:hAnsi="GHEA Grapalat" w:cstheme="minorBidi"/>
          <w:sz w:val="16"/>
          <w:szCs w:val="16"/>
        </w:rPr>
        <w:t>й срок выполнения работ</w:t>
      </w:r>
      <w:r w:rsidRPr="0001204D">
        <w:rPr>
          <w:rFonts w:ascii="GHEA Grapalat" w:eastAsiaTheme="minorHAnsi" w:hAnsi="GHEA Grapalat" w:cstheme="minorBidi"/>
          <w:sz w:val="16"/>
          <w:szCs w:val="16"/>
          <w:lang w:val="hy-AM"/>
        </w:rPr>
        <w:t>, предусмотренн</w:t>
      </w:r>
      <w:r w:rsidRPr="0001204D">
        <w:rPr>
          <w:rFonts w:ascii="GHEA Grapalat" w:eastAsiaTheme="minorHAnsi" w:hAnsi="GHEA Grapalat" w:cstheme="minorBidi"/>
          <w:sz w:val="16"/>
          <w:szCs w:val="16"/>
        </w:rPr>
        <w:t xml:space="preserve">ый </w:t>
      </w:r>
      <w:r w:rsidRPr="0001204D">
        <w:rPr>
          <w:rFonts w:ascii="GHEA Grapalat" w:eastAsiaTheme="minorHAnsi" w:hAnsi="GHEA Grapalat" w:cstheme="minorBidi"/>
          <w:sz w:val="16"/>
          <w:szCs w:val="16"/>
          <w:lang w:val="hy-AM"/>
        </w:rPr>
        <w:t>заключаемым договором</w:t>
      </w:r>
    </w:p>
    <w:p w:rsidR="00984DE5" w:rsidRPr="0001204D" w:rsidRDefault="00984DE5" w:rsidP="00984DE5">
      <w:pPr>
        <w:pStyle w:val="af4"/>
        <w:shd w:val="clear" w:color="auto" w:fill="FFFFFF"/>
        <w:contextualSpacing/>
        <w:jc w:val="both"/>
        <w:rPr>
          <w:rFonts w:ascii="GHEA Grapalat" w:eastAsiaTheme="minorHAnsi" w:hAnsi="GHEA Grapalat" w:cstheme="minorBidi"/>
        </w:rPr>
      </w:pPr>
      <w:r w:rsidRPr="0001204D">
        <w:rPr>
          <w:rFonts w:ascii="GHEA Grapalat" w:eastAsiaTheme="minorHAnsi" w:hAnsi="GHEA Grapalat" w:cstheme="minorBidi"/>
        </w:rPr>
        <w:t>В день предоставления гарантии лицо, выдающее гарантию, с официального адреса</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1204D">
        <w:rPr>
          <w:rFonts w:ascii="GHEA Grapalat" w:eastAsiaTheme="minorHAnsi" w:hAnsi="GHEA Grapalat" w:cstheme="minorBidi"/>
          <w:lang w:val="hy-AM"/>
        </w:rPr>
        <w:t>.</w:t>
      </w:r>
      <w:r w:rsidRPr="0001204D">
        <w:rPr>
          <w:rFonts w:ascii="GHEA Grapalat" w:eastAsiaTheme="minorHAnsi" w:hAnsi="GHEA Grapalat" w:cstheme="minorBidi"/>
        </w:rPr>
        <w:t xml:space="preserve">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p>
    <w:p w:rsidR="00A21DA8" w:rsidRPr="00B138F3"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A21DA8">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21DA8" w:rsidRPr="00B138F3" w:rsidRDefault="00A21DA8" w:rsidP="00A21DA8">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C16C37">
      <w:pPr>
        <w:pStyle w:val="af4"/>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 xml:space="preserve"> </w:t>
      </w:r>
      <w:r w:rsidR="00C16C37" w:rsidRPr="00C16C37">
        <w:rPr>
          <w:rFonts w:ascii="GHEA Grapalat" w:eastAsiaTheme="minorHAnsi" w:hAnsi="GHEA Grapalat" w:cstheme="minorBidi"/>
        </w:rPr>
        <w:t>(</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A21DA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widowControl w:val="0"/>
        <w:spacing w:after="160"/>
        <w:ind w:left="567" w:right="565"/>
        <w:jc w:val="center"/>
        <w:rPr>
          <w:rFonts w:ascii="GHEA Grapalat" w:hAnsi="GHEA Grapalat"/>
          <w:b/>
        </w:rPr>
      </w:pPr>
    </w:p>
    <w:p w:rsidR="007723F7" w:rsidRPr="005F2C25" w:rsidRDefault="007723F7" w:rsidP="00113BE5">
      <w:pPr>
        <w:widowControl w:val="0"/>
        <w:spacing w:after="160"/>
        <w:jc w:val="both"/>
        <w:rPr>
          <w:rFonts w:ascii="GHEA Grapalat" w:hAnsi="GHEA Grapalat"/>
          <w:i/>
          <w:sz w:val="22"/>
          <w:szCs w:val="22"/>
        </w:rPr>
      </w:pPr>
    </w:p>
    <w:p w:rsidR="00A21DA8" w:rsidRDefault="00A21DA8">
      <w:pPr>
        <w:rPr>
          <w:ins w:id="6" w:author="Vardan" w:date="2020-06-03T18:36:00Z"/>
          <w:rFonts w:ascii="GHEA Grapalat" w:hAnsi="GHEA Grapalat"/>
          <w:i/>
          <w:sz w:val="22"/>
          <w:szCs w:val="22"/>
        </w:rPr>
      </w:pPr>
      <w:ins w:id="7" w:author="Vardan" w:date="2020-06-03T18:36:00Z">
        <w:r>
          <w:rPr>
            <w:rFonts w:ascii="GHEA Grapalat" w:hAnsi="GHEA Grapalat"/>
            <w:i/>
            <w:sz w:val="22"/>
            <w:szCs w:val="22"/>
          </w:rPr>
          <w:br w:type="page"/>
        </w:r>
      </w:ins>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113F84" w:rsidRPr="00113F84" w:rsidRDefault="003D2FE2" w:rsidP="00113F84">
      <w:pPr>
        <w:widowControl w:val="0"/>
        <w:spacing w:after="160"/>
        <w:jc w:val="right"/>
        <w:rPr>
          <w:rFonts w:ascii="GHEA Grapalat" w:hAnsi="GHEA Grapalat"/>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13F84">
        <w:rPr>
          <w:rFonts w:ascii="GHEA Grapalat" w:hAnsi="GHEA Grapalat"/>
          <w:lang w:val="en-US"/>
        </w:rPr>
        <w:t>ԱՄԲՀ</w:t>
      </w:r>
      <w:r w:rsidR="00113F84" w:rsidRPr="00B9040E">
        <w:rPr>
          <w:rFonts w:ascii="GHEA Grapalat" w:hAnsi="GHEA Grapalat"/>
        </w:rPr>
        <w:t>-</w:t>
      </w:r>
      <w:r w:rsidR="00113F84" w:rsidRPr="002152E1">
        <w:rPr>
          <w:rFonts w:ascii="GHEA Grapalat" w:hAnsi="GHEA Grapalat"/>
        </w:rPr>
        <w:t xml:space="preserve"> </w:t>
      </w:r>
      <w:r w:rsidR="00113F84">
        <w:rPr>
          <w:rFonts w:ascii="GHEA Grapalat" w:hAnsi="GHEA Grapalat"/>
          <w:lang w:val="en-US"/>
        </w:rPr>
        <w:t>ՋՄ</w:t>
      </w:r>
      <w:r w:rsidR="00113F84" w:rsidRPr="002152E1">
        <w:rPr>
          <w:rFonts w:ascii="GHEA Grapalat" w:hAnsi="GHEA Grapalat"/>
        </w:rPr>
        <w:t>-</w:t>
      </w:r>
      <w:r w:rsidR="00113F84">
        <w:rPr>
          <w:rFonts w:ascii="GHEA Grapalat" w:hAnsi="GHEA Grapalat"/>
          <w:lang w:val="en-US"/>
        </w:rPr>
        <w:t>ԲՄԱՇՁԲ</w:t>
      </w:r>
      <w:r w:rsidR="00113F84" w:rsidRPr="00B9040E">
        <w:rPr>
          <w:rFonts w:ascii="GHEA Grapalat" w:hAnsi="GHEA Grapalat"/>
        </w:rPr>
        <w:t>-</w:t>
      </w:r>
      <w:r w:rsidR="00113F84" w:rsidRPr="002673F0">
        <w:rPr>
          <w:rFonts w:ascii="GHEA Grapalat" w:hAnsi="GHEA Grapalat"/>
        </w:rPr>
        <w:t>22/01</w:t>
      </w:r>
    </w:p>
    <w:p w:rsidR="003D2FE2" w:rsidRPr="00B138F3" w:rsidRDefault="003D2FE2" w:rsidP="00113F84">
      <w:pPr>
        <w:widowControl w:val="0"/>
        <w:spacing w:after="160"/>
        <w:jc w:val="right"/>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673F0"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7.</w:t>
            </w:r>
            <w:r w:rsidRPr="00B138F3">
              <w:rPr>
                <w:rFonts w:ascii="GHEA Grapalat" w:hAnsi="GHEA Grapalat"/>
              </w:rPr>
              <w:tab/>
              <w:t>УНН плательщика:</w:t>
            </w:r>
            <w:r w:rsidR="002673F0">
              <w:rPr>
                <w:rFonts w:ascii="GHEA Grapalat" w:hAnsi="GHEA Grapalat"/>
                <w:lang w:val="en-US"/>
              </w:rPr>
              <w:t xml:space="preserve"> 04440571</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673F0"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8.</w:t>
            </w:r>
            <w:r w:rsidRPr="00B138F3">
              <w:rPr>
                <w:rFonts w:ascii="GHEA Grapalat" w:hAnsi="GHEA Grapalat"/>
              </w:rPr>
              <w:tab/>
              <w:t>НЗОУ плательщика:</w:t>
            </w:r>
            <w:r w:rsidR="002673F0">
              <w:rPr>
                <w:rFonts w:ascii="GHEA Grapalat" w:hAnsi="GHEA Grapalat"/>
                <w:lang w:val="en-US"/>
              </w:rPr>
              <w:t>900472054296</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1005B0" w:rsidRPr="00B138F3" w:rsidRDefault="00235549" w:rsidP="00113F84">
      <w:pPr>
        <w:pStyle w:val="31"/>
        <w:widowControl w:val="0"/>
        <w:spacing w:after="160" w:line="240" w:lineRule="auto"/>
        <w:jc w:val="right"/>
        <w:rPr>
          <w:rFonts w:ascii="GHEA Grapalat" w:hAnsi="GHEA Grapalat"/>
          <w:b/>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113F84">
        <w:rPr>
          <w:rFonts w:ascii="GHEA Grapalat" w:hAnsi="GHEA Grapalat"/>
          <w:sz w:val="24"/>
          <w:szCs w:val="24"/>
          <w:lang w:val="en-US"/>
        </w:rPr>
        <w:t>ԱՄԲՀ</w:t>
      </w:r>
      <w:r w:rsidR="00113F84" w:rsidRPr="00B9040E">
        <w:rPr>
          <w:rFonts w:ascii="GHEA Grapalat" w:hAnsi="GHEA Grapalat"/>
          <w:sz w:val="24"/>
          <w:szCs w:val="24"/>
        </w:rPr>
        <w:t>-</w:t>
      </w:r>
      <w:r w:rsidR="00113F84" w:rsidRPr="002152E1">
        <w:rPr>
          <w:rFonts w:ascii="GHEA Grapalat" w:hAnsi="GHEA Grapalat"/>
          <w:sz w:val="24"/>
          <w:szCs w:val="24"/>
        </w:rPr>
        <w:t xml:space="preserve"> </w:t>
      </w:r>
      <w:r w:rsidR="00113F84">
        <w:rPr>
          <w:rFonts w:ascii="GHEA Grapalat" w:hAnsi="GHEA Grapalat"/>
          <w:sz w:val="24"/>
          <w:szCs w:val="24"/>
          <w:lang w:val="en-US"/>
        </w:rPr>
        <w:t>ՋՄ</w:t>
      </w:r>
      <w:r w:rsidR="00113F84" w:rsidRPr="002152E1">
        <w:rPr>
          <w:rFonts w:ascii="GHEA Grapalat" w:hAnsi="GHEA Grapalat"/>
          <w:sz w:val="24"/>
          <w:szCs w:val="24"/>
        </w:rPr>
        <w:t>-</w:t>
      </w:r>
      <w:r w:rsidR="00113F84">
        <w:rPr>
          <w:rFonts w:ascii="GHEA Grapalat" w:hAnsi="GHEA Grapalat"/>
          <w:sz w:val="24"/>
          <w:szCs w:val="24"/>
          <w:lang w:val="en-US"/>
        </w:rPr>
        <w:t>ԲՄԱՇՁԲ</w:t>
      </w:r>
      <w:r w:rsidR="00113F84" w:rsidRPr="00B9040E">
        <w:rPr>
          <w:rFonts w:ascii="GHEA Grapalat" w:hAnsi="GHEA Grapalat"/>
          <w:sz w:val="24"/>
          <w:szCs w:val="24"/>
        </w:rPr>
        <w:t>-</w:t>
      </w:r>
      <w:r w:rsidR="00113F84" w:rsidRPr="002673F0">
        <w:rPr>
          <w:rFonts w:ascii="GHEA Grapalat" w:hAnsi="GHEA Grapalat"/>
          <w:sz w:val="24"/>
          <w:szCs w:val="24"/>
        </w:rPr>
        <w:t>22/01</w:t>
      </w: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af4"/>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F4211" w:rsidRPr="002A4554" w:rsidRDefault="000A214C" w:rsidP="00113F84">
      <w:pPr>
        <w:widowControl w:val="0"/>
        <w:spacing w:after="160"/>
        <w:jc w:val="right"/>
        <w:rPr>
          <w:rFonts w:ascii="GHEA Grapalat" w:hAnsi="GHEA Grapalat"/>
          <w:b/>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113F84">
        <w:rPr>
          <w:rFonts w:ascii="GHEA Grapalat" w:hAnsi="GHEA Grapalat"/>
          <w:lang w:val="en-US"/>
        </w:rPr>
        <w:t>ԱՄԲՀ</w:t>
      </w:r>
      <w:r w:rsidR="00113F84" w:rsidRPr="00B9040E">
        <w:rPr>
          <w:rFonts w:ascii="GHEA Grapalat" w:hAnsi="GHEA Grapalat"/>
        </w:rPr>
        <w:t>-</w:t>
      </w:r>
      <w:r w:rsidR="00113F84" w:rsidRPr="002152E1">
        <w:rPr>
          <w:rFonts w:ascii="GHEA Grapalat" w:hAnsi="GHEA Grapalat"/>
        </w:rPr>
        <w:t xml:space="preserve"> </w:t>
      </w:r>
      <w:r w:rsidR="00113F84">
        <w:rPr>
          <w:rFonts w:ascii="GHEA Grapalat" w:hAnsi="GHEA Grapalat"/>
          <w:lang w:val="en-US"/>
        </w:rPr>
        <w:t>ՋՄ</w:t>
      </w:r>
      <w:r w:rsidR="00113F84" w:rsidRPr="002152E1">
        <w:rPr>
          <w:rFonts w:ascii="GHEA Grapalat" w:hAnsi="GHEA Grapalat"/>
        </w:rPr>
        <w:t>-</w:t>
      </w:r>
      <w:r w:rsidR="00113F84">
        <w:rPr>
          <w:rFonts w:ascii="GHEA Grapalat" w:hAnsi="GHEA Grapalat"/>
          <w:lang w:val="en-US"/>
        </w:rPr>
        <w:t>ԲՄԱՇՁԲ</w:t>
      </w:r>
      <w:r w:rsidR="00113F84" w:rsidRPr="00B9040E">
        <w:rPr>
          <w:rFonts w:ascii="GHEA Grapalat" w:hAnsi="GHEA Grapalat"/>
        </w:rPr>
        <w:t>-</w:t>
      </w:r>
      <w:r w:rsidR="00113F84" w:rsidRPr="002673F0">
        <w:rPr>
          <w:rFonts w:ascii="GHEA Grapalat" w:hAnsi="GHEA Grapalat"/>
        </w:rPr>
        <w:t>22/01</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w:t>
      </w:r>
      <w:r w:rsidRPr="00B138F3">
        <w:rPr>
          <w:rFonts w:ascii="GHEA Grapalat" w:hAnsi="GHEA Grapalat"/>
        </w:rPr>
        <w:lastRenderedPageBreak/>
        <w:t xml:space="preserve">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A4D4E"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7.</w:t>
            </w:r>
            <w:r w:rsidRPr="00B138F3">
              <w:rPr>
                <w:rFonts w:ascii="GHEA Grapalat" w:hAnsi="GHEA Grapalat"/>
              </w:rPr>
              <w:tab/>
              <w:t>УНН плательщика:</w:t>
            </w:r>
            <w:r w:rsidR="00FA4D4E">
              <w:rPr>
                <w:rFonts w:ascii="GHEA Grapalat" w:hAnsi="GHEA Grapalat"/>
                <w:lang w:val="en-US"/>
              </w:rPr>
              <w:t>04440571</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A4D4E"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8.</w:t>
            </w:r>
            <w:r w:rsidRPr="00B138F3">
              <w:rPr>
                <w:rFonts w:ascii="GHEA Grapalat" w:hAnsi="GHEA Grapalat"/>
              </w:rPr>
              <w:tab/>
              <w:t>НЗОУ плательщика:</w:t>
            </w:r>
            <w:r w:rsidR="00FA4D4E">
              <w:rPr>
                <w:rFonts w:ascii="GHEA Grapalat" w:hAnsi="GHEA Grapalat"/>
                <w:lang w:val="en-US"/>
              </w:rPr>
              <w:t>900472054296</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7D0798" w:rsidRPr="00742B79" w:rsidRDefault="007D0798" w:rsidP="007D0798">
      <w:pPr>
        <w:widowControl w:val="0"/>
        <w:spacing w:after="160"/>
        <w:ind w:firstLine="567"/>
        <w:jc w:val="right"/>
        <w:rPr>
          <w:rFonts w:ascii="GHEA Grapalat" w:hAnsi="GHEA Grapalat" w:cs="Arial"/>
          <w:b/>
          <w:lang w:val="hy-AM"/>
        </w:rPr>
      </w:pPr>
      <w:r w:rsidRPr="00742B79">
        <w:rPr>
          <w:rFonts w:ascii="GHEA Grapalat" w:hAnsi="GHEA Grapalat"/>
          <w:b/>
        </w:rPr>
        <w:lastRenderedPageBreak/>
        <w:t>Приложение № 5</w:t>
      </w:r>
      <w:r w:rsidRPr="00742B79">
        <w:rPr>
          <w:rFonts w:ascii="GHEA Grapalat" w:hAnsi="GHEA Grapalat"/>
          <w:b/>
          <w:lang w:val="hy-AM"/>
        </w:rPr>
        <w:t>.2</w:t>
      </w:r>
    </w:p>
    <w:p w:rsidR="00113F84" w:rsidRPr="00113F84" w:rsidRDefault="007D0798" w:rsidP="00113F84">
      <w:pPr>
        <w:pStyle w:val="31"/>
        <w:widowControl w:val="0"/>
        <w:spacing w:after="160" w:line="240" w:lineRule="auto"/>
        <w:jc w:val="right"/>
        <w:rPr>
          <w:rFonts w:ascii="GHEA Grapalat" w:hAnsi="GHEA Grapalat"/>
          <w:sz w:val="24"/>
          <w:szCs w:val="24"/>
        </w:rPr>
      </w:pPr>
      <w:r w:rsidRPr="00742B79">
        <w:rPr>
          <w:rFonts w:ascii="GHEA Grapalat" w:hAnsi="GHEA Grapalat"/>
          <w:b/>
          <w:sz w:val="24"/>
          <w:szCs w:val="24"/>
        </w:rPr>
        <w:t xml:space="preserve">к Приглашению под кодом </w:t>
      </w:r>
      <w:r w:rsidR="00113F84">
        <w:rPr>
          <w:rFonts w:ascii="GHEA Grapalat" w:hAnsi="GHEA Grapalat"/>
          <w:sz w:val="24"/>
          <w:szCs w:val="24"/>
          <w:lang w:val="en-US"/>
        </w:rPr>
        <w:t>ԱՄԲՀ</w:t>
      </w:r>
      <w:r w:rsidR="00113F84" w:rsidRPr="00B9040E">
        <w:rPr>
          <w:rFonts w:ascii="GHEA Grapalat" w:hAnsi="GHEA Grapalat"/>
          <w:sz w:val="24"/>
          <w:szCs w:val="24"/>
        </w:rPr>
        <w:t>-</w:t>
      </w:r>
      <w:r w:rsidR="00113F84" w:rsidRPr="002152E1">
        <w:rPr>
          <w:rFonts w:ascii="GHEA Grapalat" w:hAnsi="GHEA Grapalat"/>
          <w:sz w:val="24"/>
          <w:szCs w:val="24"/>
        </w:rPr>
        <w:t xml:space="preserve"> </w:t>
      </w:r>
      <w:r w:rsidR="00113F84">
        <w:rPr>
          <w:rFonts w:ascii="GHEA Grapalat" w:hAnsi="GHEA Grapalat"/>
          <w:sz w:val="24"/>
          <w:szCs w:val="24"/>
          <w:lang w:val="en-US"/>
        </w:rPr>
        <w:t>ՋՄ</w:t>
      </w:r>
      <w:r w:rsidR="00113F84" w:rsidRPr="002152E1">
        <w:rPr>
          <w:rFonts w:ascii="GHEA Grapalat" w:hAnsi="GHEA Grapalat"/>
          <w:sz w:val="24"/>
          <w:szCs w:val="24"/>
        </w:rPr>
        <w:t>-</w:t>
      </w:r>
      <w:r w:rsidR="00113F84">
        <w:rPr>
          <w:rFonts w:ascii="GHEA Grapalat" w:hAnsi="GHEA Grapalat"/>
          <w:sz w:val="24"/>
          <w:szCs w:val="24"/>
          <w:lang w:val="en-US"/>
        </w:rPr>
        <w:t>ԲՄԱՇՁԲ</w:t>
      </w:r>
      <w:r w:rsidR="00113F84" w:rsidRPr="00B9040E">
        <w:rPr>
          <w:rFonts w:ascii="GHEA Grapalat" w:hAnsi="GHEA Grapalat"/>
          <w:sz w:val="24"/>
          <w:szCs w:val="24"/>
        </w:rPr>
        <w:t>-</w:t>
      </w:r>
      <w:r w:rsidR="00113F84" w:rsidRPr="002673F0">
        <w:rPr>
          <w:rFonts w:ascii="GHEA Grapalat" w:hAnsi="GHEA Grapalat"/>
          <w:sz w:val="24"/>
          <w:szCs w:val="24"/>
        </w:rPr>
        <w:t>22/01</w:t>
      </w:r>
    </w:p>
    <w:p w:rsidR="007D0798" w:rsidRPr="00742B79" w:rsidRDefault="007D0798" w:rsidP="00113F84">
      <w:pPr>
        <w:pStyle w:val="31"/>
        <w:widowControl w:val="0"/>
        <w:spacing w:after="160" w:line="240" w:lineRule="auto"/>
        <w:jc w:val="right"/>
        <w:rPr>
          <w:rFonts w:ascii="GHEA Grapalat" w:hAnsi="GHEA Grapalat"/>
          <w:sz w:val="24"/>
          <w:szCs w:val="24"/>
          <w:lang w:val="hy-AM"/>
        </w:rPr>
      </w:pPr>
      <w:r w:rsidRPr="00742B79">
        <w:rPr>
          <w:rFonts w:ascii="GHEA Grapalat" w:hAnsi="GHEA Grapalat"/>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7D0798" w:rsidRPr="00742B79" w:rsidRDefault="007D0798" w:rsidP="007D0798">
      <w:pPr>
        <w:widowControl w:val="0"/>
        <w:spacing w:after="160"/>
        <w:ind w:left="567" w:right="565"/>
        <w:jc w:val="center"/>
        <w:rPr>
          <w:rFonts w:ascii="GHEA Grapalat" w:hAnsi="GHEA Grapalat"/>
          <w:b/>
        </w:rPr>
      </w:pPr>
      <w:r w:rsidRPr="00742B79">
        <w:rPr>
          <w:rFonts w:ascii="GHEA Grapalat" w:hAnsi="GHEA Grapalat"/>
          <w:b/>
        </w:rPr>
        <w:t>(обеспечение предоплаты)</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42B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rPr>
          <w:rFonts w:eastAsiaTheme="minorHAnsi" w:cstheme="minorBidi"/>
        </w:rPr>
        <w:t>N</w:t>
      </w:r>
      <w:r w:rsidRPr="00742B79">
        <w:rPr>
          <w:rFonts w:eastAsiaTheme="minorHAnsi" w:cstheme="minorBidi"/>
          <w:lang w:val="hy-AM"/>
        </w:rPr>
        <w:t xml:space="preserve">  </w:t>
      </w:r>
      <w:r w:rsidRPr="00742B79">
        <w:rPr>
          <w:rStyle w:val="af5"/>
          <w:rFonts w:ascii="GHEA Grapalat" w:hAnsi="GHEA Grapalat"/>
          <w:sz w:val="20"/>
          <w:szCs w:val="20"/>
          <w:u w:val="single"/>
          <w:lang w:val="hy-AM"/>
        </w:rPr>
        <w:tab/>
      </w:r>
      <w:r w:rsidRPr="00742B79">
        <w:rPr>
          <w:rStyle w:val="af5"/>
          <w:rFonts w:ascii="GHEA Grapalat" w:hAnsi="GHEA Grapalat"/>
          <w:sz w:val="20"/>
          <w:szCs w:val="20"/>
          <w:u w:val="single"/>
        </w:rPr>
        <w:t>___________</w:t>
      </w:r>
      <w:r w:rsidRPr="00742B79">
        <w:rPr>
          <w:rFonts w:ascii="GHEA Grapalat" w:eastAsiaTheme="minorHAnsi" w:hAnsi="GHEA Grapalat" w:cstheme="minorBidi"/>
        </w:rPr>
        <w:t>заключаемым между</w:t>
      </w:r>
    </w:p>
    <w:p w:rsidR="007D0798" w:rsidRPr="00742B79"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742B79">
        <w:rPr>
          <w:rStyle w:val="af5"/>
          <w:rFonts w:ascii="GHEA Grapalat" w:hAnsi="GHEA Grapalat"/>
          <w:sz w:val="20"/>
          <w:szCs w:val="20"/>
        </w:rPr>
        <w:t xml:space="preserve">                                                    </w:t>
      </w:r>
      <w:r w:rsidRPr="00742B79">
        <w:rPr>
          <w:rStyle w:val="af5"/>
          <w:rFonts w:ascii="GHEA Grapalat" w:hAnsi="GHEA Grapalat"/>
          <w:b w:val="0"/>
          <w:sz w:val="20"/>
          <w:szCs w:val="20"/>
        </w:rPr>
        <w:t xml:space="preserve">   </w:t>
      </w:r>
      <w:r w:rsidRPr="00742B79">
        <w:rPr>
          <w:rStyle w:val="af5"/>
          <w:rFonts w:ascii="GHEA Grapalat" w:hAnsi="GHEA Grapalat"/>
          <w:b w:val="0"/>
          <w:sz w:val="20"/>
          <w:szCs w:val="20"/>
          <w:lang w:val="hy-AM"/>
        </w:rPr>
        <w:tab/>
      </w:r>
      <w:r w:rsidRPr="00742B79">
        <w:rPr>
          <w:rStyle w:val="af5"/>
          <w:rFonts w:ascii="GHEA Grapalat" w:hAnsi="GHEA Grapalat"/>
          <w:b w:val="0"/>
          <w:sz w:val="20"/>
          <w:szCs w:val="20"/>
          <w:lang w:val="hy-AM"/>
        </w:rPr>
        <w:tab/>
      </w:r>
      <w:r w:rsidRPr="00742B79">
        <w:rPr>
          <w:rStyle w:val="af5"/>
          <w:rFonts w:ascii="GHEA Grapalat" w:hAnsi="GHEA Grapalat"/>
          <w:b w:val="0"/>
          <w:sz w:val="20"/>
          <w:szCs w:val="20"/>
        </w:rPr>
        <w:t xml:space="preserve">           </w:t>
      </w:r>
      <w:r w:rsidRPr="00742B79">
        <w:rPr>
          <w:rStyle w:val="af5"/>
          <w:rFonts w:ascii="GHEA Grapalat" w:hAnsi="GHEA Grapalat"/>
          <w:b w:val="0"/>
          <w:sz w:val="16"/>
          <w:szCs w:val="16"/>
        </w:rPr>
        <w:t>номер заключаемого договора</w:t>
      </w:r>
      <w:r w:rsidRPr="00742B79">
        <w:rPr>
          <w:rFonts w:ascii="GHEA Grapalat" w:eastAsiaTheme="minorHAnsi" w:hAnsi="GHEA Grapalat" w:cstheme="minorBidi"/>
        </w:rPr>
        <w:t xml:space="preserve"> </w:t>
      </w:r>
    </w:p>
    <w:p w:rsidR="007D0798" w:rsidRPr="00742B79" w:rsidRDefault="007D0798" w:rsidP="007D079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42B79">
        <w:rPr>
          <w:rFonts w:ascii="GHEA Grapalat" w:hAnsi="GHEA Grapalat"/>
          <w:sz w:val="20"/>
          <w:szCs w:val="20"/>
          <w:u w:val="single"/>
        </w:rPr>
        <w:t>______________________</w:t>
      </w:r>
      <w:r w:rsidRPr="00742B79">
        <w:rPr>
          <w:rFonts w:ascii="GHEA Grapalat" w:hAnsi="GHEA Grapalat"/>
          <w:sz w:val="20"/>
          <w:szCs w:val="20"/>
          <w:lang w:val="hy-AM"/>
        </w:rPr>
        <w:t xml:space="preserve"> </w:t>
      </w:r>
      <w:r w:rsidRPr="00742B79">
        <w:rPr>
          <w:rFonts w:ascii="GHEA Grapalat" w:eastAsiaTheme="minorHAnsi" w:hAnsi="GHEA Grapalat" w:cstheme="minorBidi"/>
        </w:rPr>
        <w:t xml:space="preserve">   (далее-бенефициар)   и</w:t>
      </w:r>
      <w:r w:rsidRPr="00742B79">
        <w:rPr>
          <w:rStyle w:val="af5"/>
          <w:rFonts w:ascii="GHEA Grapalat" w:hAnsi="GHEA Grapalat"/>
          <w:b w:val="0"/>
          <w:sz w:val="20"/>
          <w:szCs w:val="20"/>
        </w:rPr>
        <w:t xml:space="preserve">   </w:t>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Fonts w:eastAsiaTheme="minorHAnsi" w:cstheme="minorBidi"/>
        </w:rPr>
        <w:t xml:space="preserve">    </w:t>
      </w:r>
    </w:p>
    <w:p w:rsidR="007D0798" w:rsidRPr="00742B79" w:rsidRDefault="007D0798" w:rsidP="007D0798">
      <w:pPr>
        <w:pStyle w:val="af4"/>
        <w:shd w:val="clear" w:color="auto" w:fill="FFFFFF"/>
        <w:spacing w:before="0" w:beforeAutospacing="0" w:after="0" w:afterAutospacing="0"/>
        <w:ind w:left="-142"/>
        <w:rPr>
          <w:rStyle w:val="af5"/>
          <w:rFonts w:ascii="GHEA Grapalat" w:hAnsi="GHEA Grapalat"/>
          <w:b w:val="0"/>
          <w:sz w:val="16"/>
          <w:szCs w:val="16"/>
        </w:rPr>
      </w:pPr>
      <w:r w:rsidRPr="00742B79">
        <w:rPr>
          <w:rStyle w:val="af5"/>
          <w:rFonts w:ascii="GHEA Grapalat" w:hAnsi="GHEA Grapalat"/>
          <w:b w:val="0"/>
          <w:sz w:val="18"/>
          <w:szCs w:val="18"/>
        </w:rPr>
        <w:t xml:space="preserve"> </w:t>
      </w:r>
      <w:r w:rsidRPr="00742B79">
        <w:rPr>
          <w:rStyle w:val="af5"/>
          <w:rFonts w:ascii="GHEA Grapalat" w:hAnsi="GHEA Grapalat"/>
          <w:b w:val="0"/>
          <w:sz w:val="16"/>
          <w:szCs w:val="16"/>
        </w:rPr>
        <w:t>наименование заказчика                                                                  наименование отобранного участника</w:t>
      </w:r>
    </w:p>
    <w:p w:rsidR="007D0798" w:rsidRPr="00742B79" w:rsidRDefault="007D0798" w:rsidP="007D0798">
      <w:pPr>
        <w:pStyle w:val="af4"/>
        <w:shd w:val="clear" w:color="auto" w:fill="FFFFFF"/>
        <w:spacing w:before="0" w:beforeAutospacing="0" w:after="0" w:afterAutospacing="0"/>
        <w:ind w:left="-142"/>
        <w:rPr>
          <w:rFonts w:cs="Sylfaen"/>
          <w:sz w:val="16"/>
          <w:szCs w:val="16"/>
          <w:vertAlign w:val="superscript"/>
          <w:lang w:val="hy-AM"/>
        </w:rPr>
      </w:pPr>
      <w:r w:rsidRPr="00742B79">
        <w:rPr>
          <w:rStyle w:val="af5"/>
          <w:rFonts w:ascii="GHEA Grapalat" w:hAnsi="GHEA Grapalat"/>
          <w:b w:val="0"/>
          <w:sz w:val="16"/>
          <w:szCs w:val="16"/>
        </w:rPr>
        <w:t xml:space="preserve">                                                                </w:t>
      </w:r>
      <w:r w:rsidRPr="00742B79">
        <w:rPr>
          <w:rStyle w:val="af5"/>
          <w:rFonts w:ascii="GHEA Grapalat" w:hAnsi="GHEA Grapalat"/>
          <w:b w:val="0"/>
          <w:sz w:val="16"/>
          <w:szCs w:val="16"/>
          <w:lang w:val="hy-AM"/>
        </w:rPr>
        <w:tab/>
      </w:r>
    </w:p>
    <w:p w:rsidR="007D0798" w:rsidRPr="00742B79" w:rsidRDefault="007D0798" w:rsidP="007D0798">
      <w:pPr>
        <w:pStyle w:val="af4"/>
        <w:shd w:val="clear" w:color="auto" w:fill="FFFFFF"/>
        <w:spacing w:before="0" w:beforeAutospacing="0" w:after="0" w:afterAutospacing="0"/>
        <w:jc w:val="both"/>
        <w:rPr>
          <w:rFonts w:ascii="GHEA Grapalat" w:hAnsi="GHEA Grapalat"/>
          <w:sz w:val="20"/>
          <w:szCs w:val="20"/>
        </w:rPr>
      </w:pPr>
      <w:r w:rsidRPr="00742B79">
        <w:rPr>
          <w:rFonts w:eastAsiaTheme="minorHAnsi" w:cstheme="minorBidi"/>
        </w:rPr>
        <w:t>(</w:t>
      </w:r>
      <w:r w:rsidRPr="00742B79">
        <w:rPr>
          <w:rFonts w:ascii="GHEA Grapalat" w:eastAsiaTheme="minorHAnsi" w:hAnsi="GHEA Grapalat" w:cstheme="minorBidi"/>
        </w:rPr>
        <w:t xml:space="preserve">далее-принципал). </w:t>
      </w:r>
    </w:p>
    <w:p w:rsidR="007D0798" w:rsidRPr="00FC3A49"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af5"/>
          <w:rFonts w:ascii="GHEA Grapalat" w:hAnsi="GHEA Grapalat"/>
          <w:color w:val="FF0000"/>
          <w:sz w:val="20"/>
          <w:szCs w:val="20"/>
          <w:lang w:val="hy-AM"/>
        </w:rPr>
        <w:tab/>
      </w:r>
      <w:r w:rsidRPr="00FC3A49">
        <w:rPr>
          <w:rStyle w:val="af5"/>
          <w:rFonts w:ascii="GHEA Grapalat" w:hAnsi="GHEA Grapalat"/>
          <w:color w:val="FF0000"/>
          <w:sz w:val="20"/>
          <w:szCs w:val="20"/>
          <w:lang w:val="hy-AM"/>
        </w:rPr>
        <w:tab/>
      </w:r>
      <w:r w:rsidRPr="00FC3A49">
        <w:rPr>
          <w:rFonts w:eastAsiaTheme="minorHAnsi" w:cstheme="minorBidi"/>
          <w:color w:val="FF0000"/>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D0798" w:rsidRPr="00616AAA" w:rsidRDefault="007D0798" w:rsidP="007D0798">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C5078">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7D0798" w:rsidRPr="00616AAA" w:rsidRDefault="007D0798" w:rsidP="007D079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rsidR="007D0798" w:rsidRPr="00616AAA" w:rsidRDefault="007D0798" w:rsidP="007D079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7D0798" w:rsidRPr="00616AAA" w:rsidRDefault="007D0798" w:rsidP="007D079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D0798" w:rsidRPr="00C43D00" w:rsidRDefault="007D0798" w:rsidP="007D0798">
      <w:pPr>
        <w:pStyle w:val="af4"/>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7D0798" w:rsidRPr="00C43D00" w:rsidRDefault="007D0798" w:rsidP="007D0798">
      <w:pPr>
        <w:pStyle w:val="af4"/>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sz w:val="18"/>
          <w:szCs w:val="18"/>
        </w:rPr>
        <w:t>номер заключаемого договара</w:t>
      </w:r>
    </w:p>
    <w:p w:rsidR="007D0798" w:rsidRPr="00C43D00" w:rsidRDefault="007D0798" w:rsidP="007D0798">
      <w:pPr>
        <w:pStyle w:val="af4"/>
        <w:shd w:val="clear" w:color="auto" w:fill="FFFFFF"/>
        <w:ind w:firstLine="374"/>
        <w:contextualSpacing/>
        <w:jc w:val="both"/>
        <w:rPr>
          <w:rFonts w:ascii="GHEA Grapalat" w:eastAsiaTheme="minorHAnsi" w:hAnsi="GHEA Grapalat" w:cstheme="minorBidi"/>
        </w:rPr>
      </w:pPr>
    </w:p>
    <w:p w:rsidR="007D0798" w:rsidRPr="00C43D00" w:rsidRDefault="007D0798" w:rsidP="007D0798">
      <w:pPr>
        <w:pStyle w:val="af4"/>
        <w:shd w:val="clear" w:color="auto" w:fill="FFFFFF"/>
        <w:contextualSpacing/>
        <w:jc w:val="both"/>
        <w:rPr>
          <w:rFonts w:ascii="GHEA Grapalat" w:eastAsiaTheme="minorHAnsi" w:hAnsi="GHEA Grapalat" w:cstheme="minorBidi"/>
          <w:lang w:val="hy-AM"/>
        </w:rPr>
      </w:pPr>
      <w:r w:rsidRPr="00C43D00">
        <w:rPr>
          <w:rFonts w:ascii="GHEA Grapalat" w:eastAsiaTheme="minorHAnsi" w:hAnsi="GHEA Grapalat" w:cstheme="minorBidi"/>
        </w:rPr>
        <w:t xml:space="preserve">и  действует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в</w:t>
      </w:r>
      <w:r w:rsidRPr="00C43D00">
        <w:rPr>
          <w:rFonts w:ascii="GHEA Grapalat" w:hAnsi="GHEA Grapalat"/>
        </w:rPr>
        <w:t>ключительно</w:t>
      </w:r>
      <w:r w:rsidRPr="00C43D00">
        <w:rPr>
          <w:rFonts w:ascii="GHEA Grapalat" w:eastAsiaTheme="minorHAnsi" w:hAnsi="GHEA Grapalat" w:cstheme="minorBidi"/>
        </w:rPr>
        <w:t xml:space="preserve">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до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девяностого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рабочего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дня</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следующего за днем </w:t>
      </w:r>
    </w:p>
    <w:p w:rsidR="007D0798" w:rsidRPr="00C43D00" w:rsidRDefault="007D0798" w:rsidP="007D0798">
      <w:pPr>
        <w:pStyle w:val="af4"/>
        <w:shd w:val="clear" w:color="auto" w:fill="FFFFFF"/>
        <w:contextualSpacing/>
        <w:jc w:val="both"/>
        <w:rPr>
          <w:rFonts w:ascii="GHEA Grapalat" w:eastAsiaTheme="minorHAnsi" w:hAnsi="GHEA Grapalat" w:cstheme="minorBidi"/>
          <w:sz w:val="18"/>
          <w:szCs w:val="18"/>
          <w:lang w:val="hy-AM"/>
        </w:rPr>
      </w:pPr>
    </w:p>
    <w:p w:rsidR="007D0798" w:rsidRPr="00C43D00" w:rsidRDefault="007D0798" w:rsidP="007D0798">
      <w:pPr>
        <w:pStyle w:val="af4"/>
        <w:shd w:val="clear" w:color="auto" w:fill="FFFFFF"/>
        <w:contextualSpacing/>
        <w:jc w:val="center"/>
        <w:rPr>
          <w:rFonts w:eastAsiaTheme="minorHAnsi" w:cstheme="minorBidi"/>
        </w:rPr>
      </w:pPr>
      <w:r w:rsidRPr="00C43D00">
        <w:rPr>
          <w:rFonts w:ascii="GHEA Grapalat" w:eastAsiaTheme="minorHAnsi" w:hAnsi="GHEA Grapalat" w:cstheme="minorBidi"/>
          <w:lang w:val="hy-AM"/>
        </w:rPr>
        <w:t>--------------------------------------------------------</w:t>
      </w:r>
      <w:r w:rsidRPr="00C43D00">
        <w:rPr>
          <w:rFonts w:ascii="GHEA Grapalat" w:eastAsiaTheme="minorHAnsi" w:hAnsi="GHEA Grapalat" w:cstheme="minorBidi"/>
        </w:rPr>
        <w:t>------------------</w:t>
      </w:r>
      <w:r w:rsidRPr="00C43D00">
        <w:rPr>
          <w:rFonts w:ascii="GHEA Grapalat" w:eastAsiaTheme="minorHAnsi" w:hAnsi="GHEA Grapalat" w:cstheme="minorBidi"/>
          <w:lang w:val="hy-AM"/>
        </w:rPr>
        <w:t>----------------------</w:t>
      </w:r>
      <w:r w:rsidRPr="00C43D00">
        <w:rPr>
          <w:rFonts w:eastAsiaTheme="minorHAnsi" w:cstheme="minorBidi"/>
        </w:rPr>
        <w:t xml:space="preserve"> </w:t>
      </w:r>
      <w:r w:rsidRPr="00C43D00">
        <w:rPr>
          <w:rFonts w:eastAsiaTheme="minorHAnsi" w:cstheme="minorBidi"/>
          <w:lang w:val="hy-AM"/>
        </w:rPr>
        <w:t>.</w:t>
      </w:r>
      <w:r w:rsidRPr="00C43D00">
        <w:rPr>
          <w:rFonts w:eastAsiaTheme="minorHAnsi" w:cstheme="minorBidi"/>
        </w:rPr>
        <w:t xml:space="preserve">                    </w:t>
      </w:r>
      <w:r w:rsidRPr="00C43D00">
        <w:rPr>
          <w:rFonts w:ascii="GHEA Grapalat" w:hAnsi="GHEA Grapalat"/>
          <w:sz w:val="16"/>
          <w:szCs w:val="16"/>
        </w:rPr>
        <w:t xml:space="preserve"> крайний  срок</w:t>
      </w:r>
      <w:r w:rsidRPr="00C43D00">
        <w:rPr>
          <w:rFonts w:ascii="GHEA Grapalat" w:eastAsiaTheme="minorHAnsi" w:hAnsi="GHEA Grapalat" w:cstheme="minorBidi"/>
          <w:sz w:val="16"/>
          <w:szCs w:val="16"/>
        </w:rPr>
        <w:t xml:space="preserve"> выполнения работ</w:t>
      </w:r>
      <w:r w:rsidRPr="00C43D00">
        <w:rPr>
          <w:rFonts w:ascii="GHEA Grapalat" w:hAnsi="GHEA Grapalat"/>
          <w:sz w:val="16"/>
          <w:szCs w:val="16"/>
        </w:rPr>
        <w:t xml:space="preserve">, предусмотренный заключаемым </w:t>
      </w:r>
      <w:r w:rsidR="00E85BF3">
        <w:rPr>
          <w:rFonts w:ascii="GHEA Grapalat" w:hAnsi="GHEA Grapalat"/>
          <w:sz w:val="16"/>
          <w:szCs w:val="16"/>
        </w:rPr>
        <w:t>договором</w:t>
      </w:r>
    </w:p>
    <w:p w:rsidR="007D0798" w:rsidRPr="00C43D00" w:rsidRDefault="007D0798" w:rsidP="007D0798">
      <w:pPr>
        <w:pStyle w:val="af4"/>
        <w:shd w:val="clear" w:color="auto" w:fill="FFFFFF"/>
        <w:contextualSpacing/>
        <w:jc w:val="center"/>
        <w:rPr>
          <w:rFonts w:eastAsiaTheme="minorHAnsi" w:cstheme="minorBidi"/>
        </w:rPr>
      </w:pPr>
    </w:p>
    <w:p w:rsidR="007D0798" w:rsidRPr="00C43D00" w:rsidRDefault="007D0798" w:rsidP="007D0798">
      <w:pPr>
        <w:pStyle w:val="af4"/>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В день предоставления гарантии лицо, выдающее гарантию, с официального адреса</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7D0798" w:rsidRPr="00B138F3" w:rsidRDefault="007D0798" w:rsidP="007D0798">
      <w:pPr>
        <w:pStyle w:val="af4"/>
        <w:shd w:val="clear" w:color="auto" w:fill="FFFFFF"/>
        <w:contextualSpacing/>
        <w:jc w:val="both"/>
        <w:rPr>
          <w:rStyle w:val="af5"/>
          <w:rFonts w:ascii="GHEA Grapalat" w:hAnsi="GHEA Grapalat"/>
          <w:b w:val="0"/>
          <w:bCs w:val="0"/>
          <w:sz w:val="20"/>
          <w:szCs w:val="20"/>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7D0798" w:rsidRPr="00616AAA" w:rsidRDefault="007D0798" w:rsidP="007D0798">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7D0798" w:rsidRPr="00616AAA"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D0798" w:rsidRPr="00616AAA" w:rsidRDefault="007D0798" w:rsidP="007D0798">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D0798"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D0798" w:rsidRPr="00367717"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r w:rsidRPr="00367717">
        <w:rPr>
          <w:rFonts w:ascii="GHEA Grapalat" w:eastAsiaTheme="minorHAnsi" w:hAnsi="GHEA Grapalat" w:cstheme="minorBidi"/>
        </w:rPr>
        <w:t>12. В день предоставления гарантии лицо, выдающее гарантию, с официального адреса</w:t>
      </w:r>
      <w:r w:rsidRPr="00367717">
        <w:rPr>
          <w:rFonts w:ascii="GHEA Grapalat" w:eastAsiaTheme="minorHAnsi" w:hAnsi="GHEA Grapalat" w:cstheme="minorBidi"/>
          <w:lang w:val="hy-AM"/>
        </w:rPr>
        <w:t xml:space="preserve"> </w:t>
      </w:r>
      <w:r w:rsidRPr="0036771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 xml:space="preserve">указанный в приглашении к процедуре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под кодом  ---   -------------.</w:t>
      </w:r>
    </w:p>
    <w:p w:rsidR="007D0798" w:rsidRPr="00367717" w:rsidRDefault="007D0798" w:rsidP="00D72AC9">
      <w:pPr>
        <w:pStyle w:val="af4"/>
        <w:shd w:val="clear" w:color="auto" w:fill="FFFFFF"/>
        <w:spacing w:before="0" w:beforeAutospacing="0" w:after="0" w:afterAutospacing="0"/>
        <w:ind w:firstLine="375"/>
        <w:rPr>
          <w:rFonts w:ascii="GHEA Grapalat" w:eastAsiaTheme="minorHAnsi" w:hAnsi="GHEA Grapalat" w:cstheme="minorBidi"/>
          <w:sz w:val="16"/>
          <w:szCs w:val="16"/>
        </w:rPr>
      </w:pPr>
      <w:r w:rsidRPr="00367717">
        <w:rPr>
          <w:rFonts w:ascii="GHEA Grapalat" w:eastAsiaTheme="minorHAnsi" w:hAnsi="GHEA Grapalat" w:cstheme="minorBidi"/>
          <w:sz w:val="16"/>
          <w:szCs w:val="16"/>
        </w:rPr>
        <w:t>код процедуры</w:t>
      </w:r>
    </w:p>
    <w:p w:rsidR="007D0798" w:rsidRPr="00367717"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367717">
        <w:rPr>
          <w:rFonts w:ascii="GHEA Grapalat" w:hAnsi="GHEA Grapalat"/>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af4"/>
        <w:shd w:val="clear" w:color="auto" w:fill="FFFFFF"/>
        <w:spacing w:before="0" w:beforeAutospacing="0" w:after="0" w:afterAutospacing="0"/>
        <w:ind w:firstLine="375"/>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af4"/>
        <w:shd w:val="clear" w:color="auto" w:fill="FFFFFF"/>
        <w:spacing w:before="0" w:beforeAutospacing="0" w:after="0" w:afterAutospacing="0"/>
        <w:rPr>
          <w:rFonts w:ascii="GHEA Grapalat" w:hAnsi="GHEA Grapalat" w:cs="Sylfaen"/>
          <w:vertAlign w:val="superscript"/>
        </w:rPr>
      </w:pPr>
      <w:r w:rsidRPr="00367717">
        <w:rPr>
          <w:rFonts w:ascii="GHEA Grapalat" w:hAnsi="GHEA Grapalat" w:cs="Sylfaen"/>
          <w:vertAlign w:val="superscript"/>
          <w:lang w:val="hy-AM"/>
        </w:rPr>
        <w:t xml:space="preserve">                                                        </w:t>
      </w:r>
      <w:r w:rsidRPr="00367717">
        <w:rPr>
          <w:rFonts w:ascii="GHEA Grapalat" w:hAnsi="GHEA Grapalat" w:cs="Sylfaen"/>
          <w:vertAlign w:val="superscript"/>
        </w:rPr>
        <w:t>число, месяц, год</w:t>
      </w:r>
    </w:p>
    <w:p w:rsidR="007D0798" w:rsidRPr="00FC3A49" w:rsidRDefault="007D0798" w:rsidP="007D0798">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D0798" w:rsidRDefault="007D0798">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113F84" w:rsidRPr="00113F84" w:rsidRDefault="00071D1C" w:rsidP="00113F84">
      <w:pPr>
        <w:pStyle w:val="31"/>
        <w:widowControl w:val="0"/>
        <w:spacing w:after="160" w:line="240" w:lineRule="auto"/>
        <w:jc w:val="right"/>
        <w:rPr>
          <w:rFonts w:ascii="GHEA Grapalat" w:hAnsi="GHEA Grapalat"/>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13F84">
        <w:rPr>
          <w:rFonts w:ascii="GHEA Grapalat" w:hAnsi="GHEA Grapalat"/>
          <w:sz w:val="24"/>
          <w:szCs w:val="24"/>
          <w:lang w:val="en-US"/>
        </w:rPr>
        <w:t>ԱՄԲՀ</w:t>
      </w:r>
      <w:r w:rsidR="00113F84" w:rsidRPr="00B9040E">
        <w:rPr>
          <w:rFonts w:ascii="GHEA Grapalat" w:hAnsi="GHEA Grapalat"/>
          <w:sz w:val="24"/>
          <w:szCs w:val="24"/>
        </w:rPr>
        <w:t>-</w:t>
      </w:r>
      <w:r w:rsidR="00113F84" w:rsidRPr="002152E1">
        <w:rPr>
          <w:rFonts w:ascii="GHEA Grapalat" w:hAnsi="GHEA Grapalat"/>
          <w:sz w:val="24"/>
          <w:szCs w:val="24"/>
        </w:rPr>
        <w:t xml:space="preserve"> </w:t>
      </w:r>
      <w:r w:rsidR="00113F84">
        <w:rPr>
          <w:rFonts w:ascii="GHEA Grapalat" w:hAnsi="GHEA Grapalat"/>
          <w:sz w:val="24"/>
          <w:szCs w:val="24"/>
          <w:lang w:val="en-US"/>
        </w:rPr>
        <w:t>ՋՄ</w:t>
      </w:r>
      <w:r w:rsidR="00113F84" w:rsidRPr="002152E1">
        <w:rPr>
          <w:rFonts w:ascii="GHEA Grapalat" w:hAnsi="GHEA Grapalat"/>
          <w:sz w:val="24"/>
          <w:szCs w:val="24"/>
        </w:rPr>
        <w:t>-</w:t>
      </w:r>
      <w:r w:rsidR="00113F84">
        <w:rPr>
          <w:rFonts w:ascii="GHEA Grapalat" w:hAnsi="GHEA Grapalat"/>
          <w:sz w:val="24"/>
          <w:szCs w:val="24"/>
          <w:lang w:val="en-US"/>
        </w:rPr>
        <w:t>ԲՄԱՇՁԲ</w:t>
      </w:r>
      <w:r w:rsidR="00113F84" w:rsidRPr="00B9040E">
        <w:rPr>
          <w:rFonts w:ascii="GHEA Grapalat" w:hAnsi="GHEA Grapalat"/>
          <w:sz w:val="24"/>
          <w:szCs w:val="24"/>
        </w:rPr>
        <w:t>-</w:t>
      </w:r>
      <w:r w:rsidR="00113F84" w:rsidRPr="002673F0">
        <w:rPr>
          <w:rFonts w:ascii="GHEA Grapalat" w:hAnsi="GHEA Grapalat"/>
          <w:sz w:val="24"/>
          <w:szCs w:val="24"/>
        </w:rPr>
        <w:t>22/01</w:t>
      </w:r>
    </w:p>
    <w:p w:rsidR="00BB28C8" w:rsidRPr="00433A59" w:rsidRDefault="00BB28C8" w:rsidP="00113F84">
      <w:pPr>
        <w:pStyle w:val="31"/>
        <w:widowControl w:val="0"/>
        <w:spacing w:after="160" w:line="240" w:lineRule="auto"/>
        <w:jc w:val="right"/>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w:t>
      </w:r>
      <w:r w:rsidRPr="009F3DC7">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af6"/>
          <w:rFonts w:ascii="GHEA Grapalat" w:hAnsi="GHEA Grapalat"/>
        </w:rPr>
        <w:footnoteReference w:customMarkFollows="1" w:id="22"/>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af6"/>
          <w:rFonts w:ascii="GHEA Grapalat" w:hAnsi="GHEA Grapalat"/>
        </w:rPr>
        <w:t xml:space="preserve"> </w:t>
      </w:r>
      <w:r w:rsidR="00A510FA">
        <w:rPr>
          <w:rStyle w:val="af6"/>
          <w:rFonts w:ascii="GHEA Grapalat" w:hAnsi="GHEA Grapalat"/>
          <w:spacing w:val="-4"/>
        </w:rPr>
        <w:footnoteReference w:customMarkFollows="1" w:id="23"/>
        <w:t>19</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af6"/>
          <w:rFonts w:ascii="GHEA Grapalat" w:hAnsi="GHEA Grapalat"/>
        </w:rPr>
        <w:footnoteReference w:customMarkFollows="1" w:id="24"/>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 xml:space="preserve">0,05 </w:t>
      </w:r>
      <w:r w:rsidRPr="009F3DC7">
        <w:rPr>
          <w:rFonts w:ascii="GHEA Grapalat" w:hAnsi="GHEA Grapalat"/>
        </w:rPr>
        <w:lastRenderedPageBreak/>
        <w:t>(ноль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20390F">
        <w:rPr>
          <w:rStyle w:val="af6"/>
          <w:rFonts w:ascii="GHEA Grapalat" w:hAnsi="GHEA Grapalat"/>
        </w:rPr>
        <w:footnoteReference w:customMarkFollows="1" w:id="25"/>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 xml:space="preserve">Споры в связи с договором подлежат рассмотрению в судах Республики </w:t>
      </w:r>
      <w:r w:rsidRPr="00D443DF">
        <w:rPr>
          <w:rFonts w:ascii="GHEA Grapalat" w:hAnsi="GHEA Grapalat"/>
        </w:rPr>
        <w:lastRenderedPageBreak/>
        <w:t>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26"/>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27"/>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lastRenderedPageBreak/>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w:t>
      </w:r>
      <w:r w:rsidRPr="009F3DC7">
        <w:rPr>
          <w:rFonts w:ascii="GHEA Grapalat" w:hAnsi="GHEA Grapalat"/>
        </w:rPr>
        <w:lastRenderedPageBreak/>
        <w:t>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 xml:space="preserve">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в размере предусмотр</w:t>
      </w:r>
      <w:r w:rsidR="001F7877" w:rsidRPr="0013598D">
        <w:rPr>
          <w:rFonts w:ascii="GHEA Grapalat" w:hAnsi="GHEA Grapalat"/>
        </w:rPr>
        <w:t>енных финансовых средств заменяю</w:t>
      </w:r>
      <w:r w:rsidRPr="0013598D">
        <w:rPr>
          <w:rFonts w:ascii="GHEA Grapalat" w:hAnsi="GHEA Grapalat"/>
        </w:rPr>
        <w:t>тся гарантией или наличными деньгами, с учетом требований 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w:t>
      </w:r>
      <w:r w:rsidRPr="0013598D">
        <w:rPr>
          <w:rFonts w:ascii="GHEA Grapalat" w:hAnsi="GHEA Grapalat"/>
        </w:rPr>
        <w:lastRenderedPageBreak/>
        <w:t>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af6"/>
          <w:rFonts w:ascii="GHEA Grapalat" w:hAnsi="GHEA Grapalat"/>
        </w:rPr>
        <w:footnoteReference w:customMarkFollows="1" w:id="28"/>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9"/>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5"/>
        <w:gridCol w:w="1560"/>
        <w:gridCol w:w="1417"/>
        <w:gridCol w:w="709"/>
        <w:gridCol w:w="992"/>
        <w:gridCol w:w="1224"/>
        <w:gridCol w:w="924"/>
        <w:gridCol w:w="890"/>
        <w:gridCol w:w="851"/>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EB765D">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709"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1741"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EB765D">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417"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709"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851"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af6"/>
                <w:rFonts w:ascii="GHEA Grapalat" w:hAnsi="GHEA Grapalat"/>
                <w:sz w:val="16"/>
                <w:szCs w:val="16"/>
              </w:rPr>
              <w:footnoteReference w:customMarkFollows="1" w:id="30"/>
              <w:t>**</w:t>
            </w:r>
          </w:p>
        </w:tc>
      </w:tr>
      <w:tr w:rsidR="00BB28C8" w:rsidRPr="00F8360E" w:rsidTr="00EB765D">
        <w:trPr>
          <w:jc w:val="center"/>
        </w:trPr>
        <w:tc>
          <w:tcPr>
            <w:tcW w:w="1765" w:type="dxa"/>
          </w:tcPr>
          <w:p w:rsidR="00BB28C8" w:rsidRPr="00EB765D" w:rsidRDefault="00EB765D"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1</w:t>
            </w:r>
          </w:p>
        </w:tc>
        <w:tc>
          <w:tcPr>
            <w:tcW w:w="1560" w:type="dxa"/>
          </w:tcPr>
          <w:p w:rsidR="00BB28C8" w:rsidRPr="00EB765D" w:rsidRDefault="00EB765D"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71241200</w:t>
            </w:r>
          </w:p>
        </w:tc>
        <w:tc>
          <w:tcPr>
            <w:tcW w:w="1417" w:type="dxa"/>
          </w:tcPr>
          <w:p w:rsidR="00BB28C8" w:rsidRPr="00F8360E" w:rsidRDefault="00EB765D" w:rsidP="003D2146">
            <w:pPr>
              <w:widowControl w:val="0"/>
              <w:spacing w:after="120"/>
              <w:ind w:firstLine="567"/>
              <w:jc w:val="center"/>
              <w:rPr>
                <w:rFonts w:ascii="GHEA Grapalat" w:hAnsi="GHEA Grapalat"/>
                <w:sz w:val="16"/>
                <w:szCs w:val="16"/>
              </w:rPr>
            </w:pPr>
            <w:r w:rsidRPr="00EB765D">
              <w:rPr>
                <w:rFonts w:ascii="GHEA Grapalat" w:hAnsi="GHEA Grapalat"/>
                <w:sz w:val="16"/>
                <w:szCs w:val="16"/>
              </w:rPr>
              <w:t>Строительство села Багаран общины Баграмян Армавирской области РА, строительство водопроводной сети, водохранилища и насосной станции</w:t>
            </w:r>
          </w:p>
        </w:tc>
        <w:tc>
          <w:tcPr>
            <w:tcW w:w="709"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1224" w:type="dxa"/>
          </w:tcPr>
          <w:p w:rsidR="00BB28C8" w:rsidRPr="00F8360E" w:rsidRDefault="00BB28C8" w:rsidP="003D2146">
            <w:pPr>
              <w:widowControl w:val="0"/>
              <w:spacing w:after="120"/>
              <w:ind w:firstLine="567"/>
              <w:jc w:val="center"/>
              <w:rPr>
                <w:rFonts w:ascii="GHEA Grapalat" w:hAnsi="GHEA Grapalat"/>
                <w:sz w:val="16"/>
                <w:szCs w:val="16"/>
              </w:rPr>
            </w:pPr>
          </w:p>
        </w:tc>
        <w:tc>
          <w:tcPr>
            <w:tcW w:w="924" w:type="dxa"/>
          </w:tcPr>
          <w:p w:rsidR="00BB28C8" w:rsidRPr="00F8360E" w:rsidRDefault="00BB28C8" w:rsidP="003D2146">
            <w:pPr>
              <w:widowControl w:val="0"/>
              <w:spacing w:after="120"/>
              <w:ind w:firstLine="567"/>
              <w:jc w:val="center"/>
              <w:rPr>
                <w:rFonts w:ascii="GHEA Grapalat" w:hAnsi="GHEA Grapalat"/>
                <w:sz w:val="16"/>
                <w:szCs w:val="16"/>
              </w:rPr>
            </w:pPr>
          </w:p>
        </w:tc>
        <w:tc>
          <w:tcPr>
            <w:tcW w:w="890" w:type="dxa"/>
          </w:tcPr>
          <w:p w:rsidR="00BB28C8" w:rsidRPr="00F8360E" w:rsidRDefault="00524CCD" w:rsidP="00524CCD">
            <w:pPr>
              <w:widowControl w:val="0"/>
              <w:spacing w:after="120"/>
              <w:rPr>
                <w:rFonts w:ascii="GHEA Grapalat" w:hAnsi="GHEA Grapalat"/>
                <w:sz w:val="16"/>
                <w:szCs w:val="16"/>
              </w:rPr>
            </w:pPr>
            <w:r w:rsidRPr="00524CCD">
              <w:rPr>
                <w:rFonts w:ascii="GHEA Grapalat" w:hAnsi="GHEA Grapalat"/>
                <w:sz w:val="16"/>
                <w:szCs w:val="16"/>
              </w:rPr>
              <w:t>день подписания контракта</w:t>
            </w:r>
          </w:p>
        </w:tc>
        <w:tc>
          <w:tcPr>
            <w:tcW w:w="851" w:type="dxa"/>
          </w:tcPr>
          <w:p w:rsidR="00524CCD" w:rsidRDefault="00524CCD" w:rsidP="00524CCD">
            <w:pPr>
              <w:widowControl w:val="0"/>
              <w:spacing w:after="120"/>
              <w:ind w:firstLine="567"/>
              <w:rPr>
                <w:rFonts w:ascii="GHEA Grapalat" w:hAnsi="GHEA Grapalat"/>
                <w:sz w:val="16"/>
                <w:szCs w:val="16"/>
                <w:lang w:val="en-US"/>
              </w:rPr>
            </w:pPr>
          </w:p>
          <w:p w:rsidR="00524CCD" w:rsidRDefault="00524CCD" w:rsidP="00524CCD">
            <w:pPr>
              <w:widowControl w:val="0"/>
              <w:spacing w:after="120"/>
              <w:ind w:firstLine="567"/>
              <w:rPr>
                <w:rFonts w:ascii="GHEA Grapalat" w:hAnsi="GHEA Grapalat"/>
                <w:sz w:val="16"/>
                <w:szCs w:val="16"/>
                <w:lang w:val="en-US"/>
              </w:rPr>
            </w:pPr>
          </w:p>
          <w:p w:rsidR="00BB28C8" w:rsidRPr="00524CCD" w:rsidRDefault="006713D4" w:rsidP="00524CCD">
            <w:pPr>
              <w:rPr>
                <w:rFonts w:ascii="GHEA Grapalat" w:hAnsi="GHEA Grapalat"/>
                <w:sz w:val="16"/>
                <w:szCs w:val="16"/>
                <w:lang w:val="en-US"/>
              </w:rPr>
            </w:pPr>
            <w:r>
              <w:rPr>
                <w:rFonts w:ascii="GHEA Grapalat" w:hAnsi="GHEA Grapalat"/>
                <w:sz w:val="16"/>
                <w:szCs w:val="16"/>
                <w:lang w:val="en-US"/>
              </w:rPr>
              <w:t>1</w:t>
            </w:r>
            <w:r w:rsidR="004D6D00">
              <w:rPr>
                <w:rFonts w:ascii="GHEA Grapalat" w:hAnsi="GHEA Grapalat"/>
                <w:sz w:val="16"/>
                <w:szCs w:val="16"/>
                <w:lang w:val="en-US"/>
              </w:rPr>
              <w:t>3</w:t>
            </w:r>
            <w:r>
              <w:rPr>
                <w:rFonts w:ascii="GHEA Grapalat" w:hAnsi="GHEA Grapalat"/>
                <w:sz w:val="16"/>
                <w:szCs w:val="16"/>
                <w:lang w:val="en-US"/>
              </w:rPr>
              <w:t>0</w:t>
            </w:r>
            <w:r w:rsidR="00524CCD" w:rsidRPr="00524CCD">
              <w:rPr>
                <w:rFonts w:ascii="GHEA Grapalat" w:hAnsi="GHEA Grapalat"/>
                <w:sz w:val="16"/>
                <w:szCs w:val="16"/>
              </w:rPr>
              <w:t xml:space="preserve"> день</w:t>
            </w:r>
          </w:p>
        </w:tc>
      </w:tr>
      <w:tr w:rsidR="00BB28C8" w:rsidRPr="00F8360E" w:rsidTr="00EB765D">
        <w:trPr>
          <w:jc w:val="center"/>
        </w:trPr>
        <w:tc>
          <w:tcPr>
            <w:tcW w:w="1765" w:type="dxa"/>
          </w:tcPr>
          <w:p w:rsidR="00BB28C8" w:rsidRPr="00F8360E" w:rsidRDefault="00BB28C8" w:rsidP="003D2146">
            <w:pPr>
              <w:widowControl w:val="0"/>
              <w:spacing w:after="120"/>
              <w:ind w:firstLine="567"/>
              <w:jc w:val="center"/>
              <w:rPr>
                <w:rFonts w:ascii="GHEA Grapalat" w:hAnsi="GHEA Grapalat"/>
                <w:sz w:val="16"/>
                <w:szCs w:val="16"/>
              </w:rPr>
            </w:pPr>
          </w:p>
        </w:tc>
        <w:tc>
          <w:tcPr>
            <w:tcW w:w="1560" w:type="dxa"/>
          </w:tcPr>
          <w:p w:rsidR="00BB28C8" w:rsidRPr="00F8360E" w:rsidRDefault="00BB28C8" w:rsidP="003D2146">
            <w:pPr>
              <w:widowControl w:val="0"/>
              <w:spacing w:after="120"/>
              <w:ind w:firstLine="567"/>
              <w:jc w:val="center"/>
              <w:rPr>
                <w:rFonts w:ascii="GHEA Grapalat" w:hAnsi="GHEA Grapalat"/>
                <w:sz w:val="16"/>
                <w:szCs w:val="16"/>
              </w:rPr>
            </w:pPr>
          </w:p>
        </w:tc>
        <w:tc>
          <w:tcPr>
            <w:tcW w:w="1417" w:type="dxa"/>
          </w:tcPr>
          <w:p w:rsidR="00BB28C8" w:rsidRPr="00F8360E" w:rsidRDefault="00BB28C8" w:rsidP="003D2146">
            <w:pPr>
              <w:widowControl w:val="0"/>
              <w:spacing w:after="120"/>
              <w:ind w:firstLine="567"/>
              <w:jc w:val="center"/>
              <w:rPr>
                <w:rFonts w:ascii="GHEA Grapalat" w:hAnsi="GHEA Grapalat"/>
                <w:sz w:val="16"/>
                <w:szCs w:val="16"/>
              </w:rPr>
            </w:pPr>
          </w:p>
        </w:tc>
        <w:tc>
          <w:tcPr>
            <w:tcW w:w="709"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2148" w:type="dxa"/>
            <w:gridSpan w:val="2"/>
          </w:tcPr>
          <w:p w:rsidR="00BB28C8" w:rsidRPr="00F8360E" w:rsidRDefault="00BB28C8" w:rsidP="003D2146">
            <w:pPr>
              <w:widowControl w:val="0"/>
              <w:spacing w:after="120"/>
              <w:ind w:firstLine="567"/>
              <w:jc w:val="center"/>
              <w:rPr>
                <w:rFonts w:ascii="GHEA Grapalat" w:hAnsi="GHEA Grapalat"/>
                <w:sz w:val="16"/>
                <w:szCs w:val="16"/>
              </w:rPr>
            </w:pPr>
          </w:p>
        </w:tc>
        <w:tc>
          <w:tcPr>
            <w:tcW w:w="890" w:type="dxa"/>
          </w:tcPr>
          <w:p w:rsidR="00BB28C8" w:rsidRPr="00F8360E" w:rsidRDefault="00BB28C8" w:rsidP="003D2146">
            <w:pPr>
              <w:widowControl w:val="0"/>
              <w:spacing w:after="120"/>
              <w:ind w:firstLine="567"/>
              <w:jc w:val="center"/>
              <w:rPr>
                <w:rFonts w:ascii="GHEA Grapalat" w:hAnsi="GHEA Grapalat"/>
                <w:sz w:val="16"/>
                <w:szCs w:val="16"/>
              </w:rPr>
            </w:pPr>
          </w:p>
        </w:tc>
        <w:tc>
          <w:tcPr>
            <w:tcW w:w="851" w:type="dxa"/>
          </w:tcPr>
          <w:p w:rsidR="00BB28C8" w:rsidRPr="00F8360E" w:rsidRDefault="00BB28C8" w:rsidP="003D2146">
            <w:pPr>
              <w:widowControl w:val="0"/>
              <w:spacing w:after="120"/>
              <w:ind w:firstLine="567"/>
              <w:jc w:val="center"/>
              <w:rPr>
                <w:rFonts w:ascii="GHEA Grapalat" w:hAnsi="GHEA Grapalat"/>
                <w:sz w:val="16"/>
                <w:szCs w:val="16"/>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1"/>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af6"/>
                <w:rFonts w:ascii="GHEA Grapalat" w:hAnsi="GHEA Grapalat"/>
                <w:sz w:val="16"/>
                <w:szCs w:val="16"/>
              </w:rPr>
              <w:footnoteReference w:customMarkFollows="1" w:id="32"/>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B28C8" w:rsidRPr="00D25446" w:rsidTr="00B45B39">
        <w:trPr>
          <w:cantSplit/>
          <w:trHeight w:val="1096"/>
          <w:jc w:val="center"/>
        </w:trPr>
        <w:tc>
          <w:tcPr>
            <w:tcW w:w="922" w:type="dxa"/>
            <w:vAlign w:val="center"/>
          </w:tcPr>
          <w:p w:rsidR="00BB28C8" w:rsidRPr="00AF6C02" w:rsidRDefault="00AF6C02" w:rsidP="003D2146">
            <w:pPr>
              <w:widowControl w:val="0"/>
              <w:spacing w:after="120"/>
              <w:ind w:left="-43"/>
              <w:jc w:val="center"/>
              <w:rPr>
                <w:rFonts w:ascii="GHEA Grapalat" w:hAnsi="GHEA Grapalat"/>
                <w:sz w:val="16"/>
                <w:szCs w:val="16"/>
                <w:lang w:val="en-US"/>
              </w:rPr>
            </w:pPr>
            <w:r>
              <w:rPr>
                <w:rFonts w:ascii="GHEA Grapalat" w:hAnsi="GHEA Grapalat"/>
                <w:sz w:val="16"/>
                <w:szCs w:val="16"/>
                <w:lang w:val="en-US"/>
              </w:rPr>
              <w:t>1</w:t>
            </w:r>
          </w:p>
        </w:tc>
        <w:tc>
          <w:tcPr>
            <w:tcW w:w="1492" w:type="dxa"/>
            <w:vAlign w:val="center"/>
          </w:tcPr>
          <w:p w:rsidR="00BB28C8" w:rsidRPr="00AF6C02" w:rsidRDefault="00AF6C02" w:rsidP="003D2146">
            <w:pPr>
              <w:widowControl w:val="0"/>
              <w:spacing w:after="120"/>
              <w:ind w:left="-43"/>
              <w:jc w:val="center"/>
              <w:rPr>
                <w:rFonts w:ascii="GHEA Grapalat" w:hAnsi="GHEA Grapalat"/>
                <w:sz w:val="16"/>
                <w:szCs w:val="16"/>
                <w:lang w:val="en-US"/>
              </w:rPr>
            </w:pPr>
            <w:r>
              <w:rPr>
                <w:rFonts w:ascii="GHEA Grapalat" w:hAnsi="GHEA Grapalat"/>
                <w:sz w:val="16"/>
                <w:szCs w:val="16"/>
                <w:lang w:val="en-US"/>
              </w:rPr>
              <w:t>71241200</w:t>
            </w:r>
          </w:p>
        </w:tc>
        <w:tc>
          <w:tcPr>
            <w:tcW w:w="1062" w:type="dxa"/>
            <w:vAlign w:val="center"/>
          </w:tcPr>
          <w:p w:rsidR="00BB28C8" w:rsidRPr="00D25446" w:rsidRDefault="00AF6C02" w:rsidP="003D2146">
            <w:pPr>
              <w:widowControl w:val="0"/>
              <w:spacing w:after="120"/>
              <w:ind w:left="-43"/>
              <w:jc w:val="center"/>
              <w:rPr>
                <w:rFonts w:ascii="GHEA Grapalat" w:hAnsi="GHEA Grapalat"/>
                <w:sz w:val="16"/>
                <w:szCs w:val="16"/>
              </w:rPr>
            </w:pPr>
            <w:r w:rsidRPr="00AF6C02">
              <w:rPr>
                <w:rFonts w:ascii="GHEA Grapalat" w:hAnsi="GHEA Grapalat"/>
                <w:sz w:val="16"/>
                <w:szCs w:val="16"/>
              </w:rPr>
              <w:t>Строительство села Багаран общины Баграмян Армавирской области РА, строительство водопроводной сети, водохранилища и насосной станции</w:t>
            </w:r>
          </w:p>
        </w:tc>
        <w:tc>
          <w:tcPr>
            <w:tcW w:w="63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xml:space="preserve"> %</w:t>
            </w:r>
          </w:p>
        </w:tc>
        <w:tc>
          <w:tcPr>
            <w:tcW w:w="567" w:type="dxa"/>
            <w:vAlign w:val="center"/>
          </w:tcPr>
          <w:p w:rsidR="00BB28C8" w:rsidRPr="00D25446" w:rsidRDefault="00113F84" w:rsidP="00113F84">
            <w:pPr>
              <w:widowControl w:val="0"/>
              <w:spacing w:after="120"/>
              <w:ind w:left="-43"/>
              <w:rPr>
                <w:rFonts w:ascii="GHEA Grapalat" w:hAnsi="GHEA Grapalat" w:cs="Arial"/>
                <w:sz w:val="16"/>
                <w:szCs w:val="16"/>
              </w:rPr>
            </w:pPr>
            <w:r>
              <w:rPr>
                <w:rFonts w:ascii="GHEA Grapalat" w:hAnsi="GHEA Grapalat"/>
                <w:sz w:val="16"/>
                <w:szCs w:val="16"/>
                <w:lang w:val="en-US"/>
              </w:rPr>
              <w:t>30</w:t>
            </w:r>
            <w:r w:rsidR="00BB28C8" w:rsidRPr="00D25446">
              <w:rPr>
                <w:rFonts w:ascii="GHEA Grapalat" w:hAnsi="GHEA Grapalat"/>
                <w:sz w:val="16"/>
                <w:szCs w:val="16"/>
              </w:rPr>
              <w:t>%</w:t>
            </w:r>
          </w:p>
        </w:tc>
        <w:tc>
          <w:tcPr>
            <w:tcW w:w="709" w:type="dxa"/>
            <w:vAlign w:val="center"/>
          </w:tcPr>
          <w:p w:rsidR="00BB28C8" w:rsidRPr="00D25446" w:rsidRDefault="00113F84" w:rsidP="003D2146">
            <w:pPr>
              <w:widowControl w:val="0"/>
              <w:spacing w:after="120"/>
              <w:ind w:left="-43"/>
              <w:jc w:val="center"/>
              <w:rPr>
                <w:rFonts w:ascii="GHEA Grapalat" w:hAnsi="GHEA Grapalat" w:cs="Arial"/>
                <w:sz w:val="16"/>
                <w:szCs w:val="16"/>
              </w:rPr>
            </w:pPr>
            <w:r>
              <w:rPr>
                <w:rFonts w:ascii="GHEA Grapalat" w:hAnsi="GHEA Grapalat"/>
                <w:sz w:val="16"/>
                <w:szCs w:val="16"/>
                <w:lang w:val="en-US"/>
              </w:rPr>
              <w:t>30</w:t>
            </w:r>
            <w:r w:rsidR="00BB28C8" w:rsidRPr="00D25446">
              <w:rPr>
                <w:rFonts w:ascii="GHEA Grapalat" w:hAnsi="GHEA Grapalat"/>
                <w:sz w:val="16"/>
                <w:szCs w:val="16"/>
              </w:rPr>
              <w:t>%</w:t>
            </w:r>
          </w:p>
        </w:tc>
        <w:tc>
          <w:tcPr>
            <w:tcW w:w="644" w:type="dxa"/>
            <w:vAlign w:val="center"/>
          </w:tcPr>
          <w:p w:rsidR="00BB28C8" w:rsidRPr="00D25446" w:rsidRDefault="00113F84" w:rsidP="003D2146">
            <w:pPr>
              <w:widowControl w:val="0"/>
              <w:spacing w:after="120"/>
              <w:ind w:left="-43"/>
              <w:jc w:val="center"/>
              <w:rPr>
                <w:rFonts w:ascii="GHEA Grapalat" w:hAnsi="GHEA Grapalat" w:cs="Arial"/>
                <w:sz w:val="16"/>
                <w:szCs w:val="16"/>
              </w:rPr>
            </w:pPr>
            <w:r>
              <w:rPr>
                <w:rFonts w:ascii="GHEA Grapalat" w:hAnsi="GHEA Grapalat"/>
                <w:sz w:val="16"/>
                <w:szCs w:val="16"/>
                <w:lang w:val="en-US"/>
              </w:rPr>
              <w:t>30</w:t>
            </w:r>
            <w:r w:rsidR="00BB28C8" w:rsidRPr="00D25446">
              <w:rPr>
                <w:rFonts w:ascii="GHEA Grapalat" w:hAnsi="GHEA Grapalat"/>
                <w:sz w:val="16"/>
                <w:szCs w:val="16"/>
              </w:rPr>
              <w:t>%</w:t>
            </w:r>
          </w:p>
        </w:tc>
        <w:tc>
          <w:tcPr>
            <w:tcW w:w="553" w:type="dxa"/>
            <w:vAlign w:val="center"/>
          </w:tcPr>
          <w:p w:rsidR="00BB28C8" w:rsidRPr="00D25446" w:rsidRDefault="006713D4" w:rsidP="003D2146">
            <w:pPr>
              <w:widowControl w:val="0"/>
              <w:spacing w:after="120"/>
              <w:ind w:left="-43"/>
              <w:jc w:val="center"/>
              <w:rPr>
                <w:rFonts w:ascii="GHEA Grapalat" w:hAnsi="GHEA Grapalat" w:cs="Arial"/>
                <w:sz w:val="16"/>
                <w:szCs w:val="16"/>
              </w:rPr>
            </w:pPr>
            <w:r>
              <w:rPr>
                <w:rFonts w:ascii="GHEA Grapalat" w:hAnsi="GHEA Grapalat"/>
                <w:sz w:val="16"/>
                <w:szCs w:val="16"/>
                <w:lang w:val="en-US"/>
              </w:rPr>
              <w:t>30</w:t>
            </w:r>
            <w:r w:rsidR="00BB28C8" w:rsidRPr="00D25446">
              <w:rPr>
                <w:rFonts w:ascii="GHEA Grapalat" w:hAnsi="GHEA Grapalat"/>
                <w:sz w:val="16"/>
                <w:szCs w:val="16"/>
              </w:rPr>
              <w:t>%</w:t>
            </w:r>
          </w:p>
        </w:tc>
        <w:tc>
          <w:tcPr>
            <w:tcW w:w="480" w:type="dxa"/>
            <w:vAlign w:val="center"/>
          </w:tcPr>
          <w:p w:rsidR="00BB28C8" w:rsidRPr="00D25446" w:rsidRDefault="006713D4" w:rsidP="003D2146">
            <w:pPr>
              <w:widowControl w:val="0"/>
              <w:spacing w:after="120"/>
              <w:ind w:left="-43"/>
              <w:jc w:val="center"/>
              <w:rPr>
                <w:rFonts w:ascii="GHEA Grapalat" w:hAnsi="GHEA Grapalat" w:cs="Arial"/>
                <w:sz w:val="16"/>
                <w:szCs w:val="16"/>
              </w:rPr>
            </w:pPr>
            <w:r>
              <w:rPr>
                <w:rFonts w:ascii="GHEA Grapalat" w:hAnsi="GHEA Grapalat"/>
                <w:sz w:val="16"/>
                <w:szCs w:val="16"/>
                <w:lang w:val="en-US"/>
              </w:rPr>
              <w:t>30</w:t>
            </w:r>
            <w:r w:rsidR="00BB28C8" w:rsidRPr="00D25446">
              <w:rPr>
                <w:rFonts w:ascii="GHEA Grapalat" w:hAnsi="GHEA Grapalat"/>
                <w:sz w:val="16"/>
                <w:szCs w:val="16"/>
              </w:rPr>
              <w:t>%</w:t>
            </w:r>
          </w:p>
        </w:tc>
        <w:tc>
          <w:tcPr>
            <w:tcW w:w="448" w:type="dxa"/>
            <w:vAlign w:val="center"/>
          </w:tcPr>
          <w:p w:rsidR="00BB28C8" w:rsidRPr="00D25446" w:rsidRDefault="00AF6C02" w:rsidP="003D2146">
            <w:pPr>
              <w:widowControl w:val="0"/>
              <w:spacing w:after="120"/>
              <w:ind w:left="-43"/>
              <w:jc w:val="center"/>
              <w:rPr>
                <w:rFonts w:ascii="GHEA Grapalat" w:hAnsi="GHEA Grapalat"/>
                <w:b/>
                <w:sz w:val="16"/>
                <w:szCs w:val="16"/>
              </w:rPr>
            </w:pPr>
            <w:r>
              <w:rPr>
                <w:rFonts w:ascii="GHEA Grapalat" w:hAnsi="GHEA Grapalat"/>
                <w:sz w:val="16"/>
                <w:szCs w:val="16"/>
                <w:lang w:val="en-US"/>
              </w:rPr>
              <w:t>100</w:t>
            </w:r>
            <w:r w:rsidR="00BB28C8" w:rsidRPr="00D25446">
              <w:rPr>
                <w:rFonts w:ascii="GHEA Grapalat" w:hAnsi="GHEA Grapalat"/>
                <w:sz w:val="16"/>
                <w:szCs w:val="16"/>
              </w:rPr>
              <w:t xml:space="preserve"> %</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13"/>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a3"/>
        <w:widowControl w:val="0"/>
        <w:spacing w:after="160"/>
        <w:ind w:firstLine="567"/>
        <w:jc w:val="center"/>
        <w:rPr>
          <w:rFonts w:ascii="GHEA Grapalat" w:hAnsi="GHEA Grapalat"/>
          <w:b/>
          <w:bCs/>
          <w:iCs/>
          <w:sz w:val="24"/>
          <w:szCs w:val="24"/>
        </w:rPr>
      </w:pPr>
    </w:p>
    <w:p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33"/>
        <w:t>25</w:t>
      </w:r>
    </w:p>
    <w:p w:rsidR="00BB28C8" w:rsidRPr="008607C8"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D5621E">
        <w:rPr>
          <w:rFonts w:ascii="GHEA Grapalat" w:hAnsi="GHEA Grapalat"/>
          <w:b/>
          <w:sz w:val="24"/>
          <w:szCs w:val="24"/>
          <w:lang w:val="en-US"/>
        </w:rPr>
        <w:t>ԱՄԲՀ</w:t>
      </w:r>
      <w:r w:rsidR="00D5621E" w:rsidRPr="00D5621E">
        <w:rPr>
          <w:rFonts w:ascii="GHEA Grapalat" w:hAnsi="GHEA Grapalat"/>
          <w:b/>
          <w:sz w:val="24"/>
          <w:szCs w:val="24"/>
        </w:rPr>
        <w:t>-</w:t>
      </w:r>
      <w:r w:rsidR="00D5621E">
        <w:rPr>
          <w:rFonts w:ascii="GHEA Grapalat" w:hAnsi="GHEA Grapalat"/>
          <w:b/>
          <w:sz w:val="24"/>
          <w:szCs w:val="24"/>
          <w:lang w:val="en-US"/>
        </w:rPr>
        <w:t>ՋՄ</w:t>
      </w:r>
      <w:r w:rsidR="00D5621E" w:rsidRPr="00D5621E">
        <w:rPr>
          <w:rFonts w:ascii="GHEA Grapalat" w:hAnsi="GHEA Grapalat"/>
          <w:b/>
          <w:sz w:val="24"/>
          <w:szCs w:val="24"/>
        </w:rPr>
        <w:t>-</w:t>
      </w:r>
      <w:r w:rsidR="00D5621E">
        <w:rPr>
          <w:rFonts w:ascii="GHEA Grapalat" w:hAnsi="GHEA Grapalat"/>
          <w:b/>
          <w:sz w:val="24"/>
          <w:szCs w:val="24"/>
          <w:lang w:val="en-US"/>
        </w:rPr>
        <w:t>ԲՄԱՇ</w:t>
      </w:r>
      <w:r w:rsidR="008607C8">
        <w:rPr>
          <w:rFonts w:ascii="GHEA Grapalat" w:hAnsi="GHEA Grapalat"/>
          <w:b/>
          <w:sz w:val="24"/>
          <w:szCs w:val="24"/>
          <w:lang w:val="en-US"/>
        </w:rPr>
        <w:t>ՁԲ</w:t>
      </w:r>
      <w:r w:rsidR="008607C8" w:rsidRPr="008607C8">
        <w:rPr>
          <w:rFonts w:ascii="GHEA Grapalat" w:hAnsi="GHEA Grapalat"/>
          <w:b/>
          <w:sz w:val="24"/>
          <w:szCs w:val="24"/>
        </w:rPr>
        <w:t>-22/01</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w:t>
      </w:r>
      <w:r w:rsidRPr="009F3DC7">
        <w:rPr>
          <w:rFonts w:ascii="GHEA Grapalat" w:hAnsi="GHEA Grapalat"/>
        </w:rPr>
        <w:lastRenderedPageBreak/>
        <w:t xml:space="preserve">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34"/>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35"/>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lastRenderedPageBreak/>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36"/>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DD157D">
        <w:rPr>
          <w:rStyle w:val="af6"/>
          <w:rFonts w:ascii="GHEA Grapalat" w:hAnsi="GHEA Grapalat"/>
        </w:rPr>
        <w:footnoteReference w:customMarkFollows="1" w:id="37"/>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A4B0D" w:rsidRDefault="00BB28C8" w:rsidP="006A4B0D">
      <w:pPr>
        <w:widowControl w:val="0"/>
        <w:tabs>
          <w:tab w:val="left" w:pos="1134"/>
        </w:tabs>
        <w:spacing w:after="160"/>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w:t>
      </w:r>
      <w:r w:rsidR="00E02310">
        <w:rPr>
          <w:rFonts w:ascii="GHEA Grapalat" w:hAnsi="GHEA Grapalat"/>
        </w:rPr>
        <w:t>течение месяцев</w:t>
      </w:r>
      <w:r w:rsidRPr="009F3DC7">
        <w:rPr>
          <w:rFonts w:ascii="GHEA Grapalat" w:hAnsi="GHEA Grapalat"/>
        </w:rPr>
        <w:t>, предусмотренны</w:t>
      </w:r>
      <w:r w:rsidR="00E02310">
        <w:rPr>
          <w:rFonts w:ascii="GHEA Grapalat" w:hAnsi="GHEA Grapalat"/>
        </w:rPr>
        <w:t>х</w:t>
      </w:r>
      <w:r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38"/>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39"/>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40"/>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41"/>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42"/>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0A359E"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008607C8" w:rsidRPr="00BD0DA3">
        <w:rPr>
          <w:rFonts w:ascii="GHEA Grapalat" w:hAnsi="GHEA Grapalat"/>
          <w:i/>
          <w:sz w:val="22"/>
        </w:rPr>
        <w:t xml:space="preserve">Муниципалитет </w:t>
      </w:r>
      <w:r w:rsidR="008607C8" w:rsidRPr="00BD0DA3">
        <w:rPr>
          <w:rFonts w:ascii="Arial" w:hAnsi="Arial" w:cs="Arial"/>
          <w:i/>
          <w:sz w:val="22"/>
        </w:rPr>
        <w:t>Баграмяна</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8607C8" w:rsidRPr="00BD0DA3">
        <w:rPr>
          <w:rFonts w:ascii="GHEA Grapalat" w:hAnsi="GHEA Grapalat"/>
          <w:i/>
          <w:sz w:val="22"/>
        </w:rPr>
        <w:t xml:space="preserve">Муниципалитет </w:t>
      </w:r>
      <w:r w:rsidR="008607C8" w:rsidRPr="00BD0DA3">
        <w:rPr>
          <w:rFonts w:ascii="Arial" w:hAnsi="Arial" w:cs="Arial"/>
          <w:i/>
          <w:sz w:val="22"/>
        </w:rPr>
        <w:t>Баграмяна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43"/>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305B15" w:rsidP="003D2146">
            <w:pPr>
              <w:widowControl w:val="0"/>
              <w:spacing w:after="120"/>
              <w:rPr>
                <w:rFonts w:ascii="GHEA Grapalat" w:hAnsi="GHEA Grapalat"/>
                <w:sz w:val="20"/>
                <w:szCs w:val="20"/>
              </w:rPr>
            </w:pPr>
            <w:r w:rsidRPr="00305B15">
              <w:rPr>
                <w:rFonts w:ascii="GHEA Grapalat" w:hAnsi="GHEA Grapalat"/>
                <w:sz w:val="20"/>
                <w:szCs w:val="20"/>
              </w:rPr>
              <w:t>Строительство села Багаран общины Баграмян Армавирского марза РА, строительство водопроводной сети, водохранилища и насосной станции</w:t>
            </w:r>
          </w:p>
        </w:tc>
        <w:tc>
          <w:tcPr>
            <w:tcW w:w="1216" w:type="dxa"/>
            <w:vAlign w:val="center"/>
          </w:tcPr>
          <w:p w:rsidR="00BB28C8" w:rsidRPr="00517562" w:rsidRDefault="008607C8" w:rsidP="003D2146">
            <w:pPr>
              <w:widowControl w:val="0"/>
              <w:spacing w:after="120"/>
              <w:jc w:val="center"/>
              <w:rPr>
                <w:rFonts w:ascii="GHEA Grapalat" w:hAnsi="GHEA Grapalat"/>
                <w:sz w:val="20"/>
                <w:szCs w:val="20"/>
              </w:rPr>
            </w:pPr>
            <w:r w:rsidRPr="00524CCD">
              <w:rPr>
                <w:rFonts w:ascii="GHEA Grapalat" w:hAnsi="GHEA Grapalat"/>
                <w:sz w:val="16"/>
                <w:szCs w:val="16"/>
              </w:rPr>
              <w:t>день подписания контракта</w:t>
            </w:r>
          </w:p>
        </w:tc>
        <w:tc>
          <w:tcPr>
            <w:tcW w:w="1440" w:type="dxa"/>
            <w:vAlign w:val="center"/>
          </w:tcPr>
          <w:p w:rsidR="00BB28C8" w:rsidRPr="000A3A92" w:rsidRDefault="00AA5F6D" w:rsidP="003D2146">
            <w:pPr>
              <w:widowControl w:val="0"/>
              <w:spacing w:after="120"/>
              <w:rPr>
                <w:rFonts w:ascii="GHEA Grapalat" w:hAnsi="GHEA Grapalat"/>
                <w:sz w:val="20"/>
                <w:szCs w:val="20"/>
                <w:lang w:val="en-US"/>
              </w:rPr>
            </w:pPr>
            <w:r>
              <w:rPr>
                <w:rFonts w:ascii="GHEA Grapalat" w:hAnsi="GHEA Grapalat"/>
                <w:sz w:val="20"/>
                <w:szCs w:val="20"/>
                <w:lang w:val="en-US"/>
              </w:rPr>
              <w:t>13</w:t>
            </w:r>
            <w:r w:rsidR="000A3A92">
              <w:rPr>
                <w:rFonts w:ascii="GHEA Grapalat" w:hAnsi="GHEA Grapalat"/>
                <w:sz w:val="20"/>
                <w:szCs w:val="20"/>
                <w:lang w:val="en-US"/>
              </w:rPr>
              <w:t xml:space="preserve">0 </w:t>
            </w:r>
            <w:r w:rsidR="008607C8" w:rsidRPr="00524CCD">
              <w:rPr>
                <w:rFonts w:ascii="GHEA Grapalat" w:hAnsi="GHEA Grapalat"/>
                <w:sz w:val="16"/>
                <w:szCs w:val="16"/>
              </w:rPr>
              <w:t>день</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4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0"/>
        <w:gridCol w:w="993"/>
        <w:gridCol w:w="1723"/>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0A3A92">
        <w:trPr>
          <w:jc w:val="center"/>
        </w:trPr>
        <w:tc>
          <w:tcPr>
            <w:tcW w:w="800"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993"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723"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45"/>
              <w:t>**</w:t>
            </w:r>
          </w:p>
        </w:tc>
      </w:tr>
      <w:tr w:rsidR="00BB28C8" w:rsidRPr="00685FDC" w:rsidTr="000A3A92">
        <w:trPr>
          <w:cantSplit/>
          <w:trHeight w:val="1134"/>
          <w:jc w:val="center"/>
        </w:trPr>
        <w:tc>
          <w:tcPr>
            <w:tcW w:w="800" w:type="dxa"/>
          </w:tcPr>
          <w:p w:rsidR="00BB28C8" w:rsidRPr="00685FDC" w:rsidRDefault="00BB28C8" w:rsidP="003D2146">
            <w:pPr>
              <w:widowControl w:val="0"/>
              <w:spacing w:after="120"/>
              <w:jc w:val="center"/>
              <w:rPr>
                <w:rFonts w:ascii="GHEA Grapalat" w:hAnsi="GHEA Grapalat"/>
                <w:sz w:val="14"/>
                <w:szCs w:val="16"/>
              </w:rPr>
            </w:pPr>
          </w:p>
        </w:tc>
        <w:tc>
          <w:tcPr>
            <w:tcW w:w="993" w:type="dxa"/>
          </w:tcPr>
          <w:p w:rsidR="00BB28C8" w:rsidRPr="00685FDC" w:rsidRDefault="00BB28C8" w:rsidP="003D2146">
            <w:pPr>
              <w:widowControl w:val="0"/>
              <w:spacing w:after="120"/>
              <w:jc w:val="center"/>
              <w:rPr>
                <w:rFonts w:ascii="GHEA Grapalat" w:hAnsi="GHEA Grapalat"/>
                <w:sz w:val="14"/>
                <w:szCs w:val="16"/>
              </w:rPr>
            </w:pPr>
          </w:p>
        </w:tc>
        <w:tc>
          <w:tcPr>
            <w:tcW w:w="1723"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0A3A92" w:rsidRPr="00685FDC" w:rsidTr="000A3A92">
        <w:trPr>
          <w:cantSplit/>
          <w:trHeight w:val="1134"/>
          <w:jc w:val="center"/>
        </w:trPr>
        <w:tc>
          <w:tcPr>
            <w:tcW w:w="800" w:type="dxa"/>
          </w:tcPr>
          <w:p w:rsidR="000A3A92" w:rsidRPr="000A3A92" w:rsidRDefault="000A3A92" w:rsidP="003D2146">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993" w:type="dxa"/>
          </w:tcPr>
          <w:p w:rsidR="000A3A92" w:rsidRPr="000A3A92" w:rsidRDefault="000A3A92" w:rsidP="003D2146">
            <w:pPr>
              <w:widowControl w:val="0"/>
              <w:spacing w:after="120"/>
              <w:jc w:val="center"/>
              <w:rPr>
                <w:rFonts w:ascii="GHEA Grapalat" w:hAnsi="GHEA Grapalat"/>
                <w:sz w:val="14"/>
                <w:szCs w:val="16"/>
                <w:lang w:val="en-US"/>
              </w:rPr>
            </w:pPr>
            <w:r>
              <w:rPr>
                <w:rFonts w:ascii="GHEA Grapalat" w:hAnsi="GHEA Grapalat"/>
                <w:sz w:val="14"/>
                <w:szCs w:val="16"/>
                <w:lang w:val="en-US"/>
              </w:rPr>
              <w:t>71241200</w:t>
            </w:r>
          </w:p>
        </w:tc>
        <w:tc>
          <w:tcPr>
            <w:tcW w:w="1723" w:type="dxa"/>
            <w:vAlign w:val="center"/>
          </w:tcPr>
          <w:p w:rsidR="000A3A92" w:rsidRPr="00517562" w:rsidRDefault="000A3A92" w:rsidP="003672AB">
            <w:pPr>
              <w:widowControl w:val="0"/>
              <w:spacing w:after="120"/>
              <w:rPr>
                <w:rFonts w:ascii="GHEA Grapalat" w:hAnsi="GHEA Grapalat"/>
                <w:sz w:val="20"/>
                <w:szCs w:val="20"/>
              </w:rPr>
            </w:pPr>
            <w:r w:rsidRPr="00305B15">
              <w:rPr>
                <w:rFonts w:ascii="GHEA Grapalat" w:hAnsi="GHEA Grapalat"/>
                <w:sz w:val="20"/>
                <w:szCs w:val="20"/>
              </w:rPr>
              <w:t>Строительство села Багаран общины Баграмян Армавирского марза РА, строительство водопроводной сети, водохранилища и насосной станции</w:t>
            </w:r>
          </w:p>
        </w:tc>
        <w:tc>
          <w:tcPr>
            <w:tcW w:w="582" w:type="dxa"/>
            <w:vAlign w:val="center"/>
          </w:tcPr>
          <w:p w:rsidR="000A3A92" w:rsidRPr="00685FDC" w:rsidRDefault="000A3A92"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0A3A92" w:rsidRPr="00685FDC" w:rsidRDefault="000A3A92"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0A3A92" w:rsidRPr="00685FDC" w:rsidRDefault="000A3A92"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0A3A92" w:rsidRPr="00685FDC" w:rsidRDefault="000A3A92"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0A3A92" w:rsidRPr="00685FDC" w:rsidRDefault="000A3A92"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0A3A92" w:rsidRPr="00685FDC" w:rsidRDefault="000A3A92"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0A3A92" w:rsidRPr="00685FDC" w:rsidRDefault="000A3A92" w:rsidP="008E0031">
            <w:pPr>
              <w:widowControl w:val="0"/>
              <w:spacing w:after="120"/>
              <w:ind w:left="-95" w:right="-88"/>
              <w:rPr>
                <w:rFonts w:ascii="GHEA Grapalat" w:hAnsi="GHEA Grapalat" w:cs="Arial"/>
                <w:sz w:val="14"/>
                <w:szCs w:val="16"/>
              </w:rPr>
            </w:pPr>
            <w:r w:rsidRPr="00685FDC">
              <w:rPr>
                <w:rFonts w:ascii="GHEA Grapalat" w:hAnsi="GHEA Grapalat"/>
                <w:sz w:val="14"/>
                <w:szCs w:val="16"/>
              </w:rPr>
              <w:t xml:space="preserve"> %</w:t>
            </w:r>
          </w:p>
        </w:tc>
        <w:tc>
          <w:tcPr>
            <w:tcW w:w="531" w:type="dxa"/>
            <w:vAlign w:val="center"/>
          </w:tcPr>
          <w:p w:rsidR="000A3A92" w:rsidRPr="00685FDC" w:rsidRDefault="008E0031" w:rsidP="003D2146">
            <w:pPr>
              <w:widowControl w:val="0"/>
              <w:spacing w:after="120"/>
              <w:ind w:left="-95" w:right="-88"/>
              <w:jc w:val="center"/>
              <w:rPr>
                <w:rFonts w:ascii="GHEA Grapalat" w:hAnsi="GHEA Grapalat" w:cs="Arial"/>
                <w:sz w:val="14"/>
                <w:szCs w:val="16"/>
              </w:rPr>
            </w:pPr>
            <w:r>
              <w:rPr>
                <w:rFonts w:ascii="GHEA Grapalat" w:hAnsi="GHEA Grapalat"/>
                <w:sz w:val="14"/>
                <w:szCs w:val="16"/>
              </w:rPr>
              <w:t>.</w:t>
            </w:r>
            <w:r>
              <w:rPr>
                <w:rFonts w:ascii="GHEA Grapalat" w:hAnsi="GHEA Grapalat"/>
                <w:sz w:val="14"/>
                <w:szCs w:val="16"/>
                <w:lang w:val="en-US"/>
              </w:rPr>
              <w:t>30</w:t>
            </w:r>
            <w:r w:rsidR="000A3A92" w:rsidRPr="00685FDC">
              <w:rPr>
                <w:rFonts w:ascii="GHEA Grapalat" w:hAnsi="GHEA Grapalat"/>
                <w:sz w:val="14"/>
                <w:szCs w:val="16"/>
              </w:rPr>
              <w:t>%</w:t>
            </w:r>
          </w:p>
        </w:tc>
        <w:tc>
          <w:tcPr>
            <w:tcW w:w="729" w:type="dxa"/>
            <w:vAlign w:val="center"/>
          </w:tcPr>
          <w:p w:rsidR="000A3A92" w:rsidRPr="00685FDC" w:rsidRDefault="008E0031" w:rsidP="003D2146">
            <w:pPr>
              <w:widowControl w:val="0"/>
              <w:spacing w:after="120"/>
              <w:ind w:left="-95" w:right="-88"/>
              <w:jc w:val="center"/>
              <w:rPr>
                <w:rFonts w:ascii="GHEA Grapalat" w:hAnsi="GHEA Grapalat" w:cs="Arial"/>
                <w:sz w:val="14"/>
                <w:szCs w:val="16"/>
              </w:rPr>
            </w:pPr>
            <w:r>
              <w:rPr>
                <w:rFonts w:ascii="GHEA Grapalat" w:hAnsi="GHEA Grapalat"/>
                <w:sz w:val="14"/>
                <w:szCs w:val="16"/>
              </w:rPr>
              <w:t>.</w:t>
            </w:r>
            <w:r>
              <w:rPr>
                <w:rFonts w:ascii="GHEA Grapalat" w:hAnsi="GHEA Grapalat"/>
                <w:sz w:val="14"/>
                <w:szCs w:val="16"/>
                <w:lang w:val="en-US"/>
              </w:rPr>
              <w:t>30</w:t>
            </w:r>
            <w:r w:rsidR="000A3A92" w:rsidRPr="00685FDC">
              <w:rPr>
                <w:rFonts w:ascii="GHEA Grapalat" w:hAnsi="GHEA Grapalat"/>
                <w:sz w:val="14"/>
                <w:szCs w:val="16"/>
              </w:rPr>
              <w:t>%</w:t>
            </w:r>
          </w:p>
        </w:tc>
        <w:tc>
          <w:tcPr>
            <w:tcW w:w="663" w:type="dxa"/>
            <w:vAlign w:val="center"/>
          </w:tcPr>
          <w:p w:rsidR="000A3A92" w:rsidRPr="00685FDC" w:rsidRDefault="008607C8" w:rsidP="003D2146">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30</w:t>
            </w:r>
            <w:r w:rsidR="000A3A92" w:rsidRPr="00685FDC">
              <w:rPr>
                <w:rFonts w:ascii="GHEA Grapalat" w:hAnsi="GHEA Grapalat"/>
                <w:sz w:val="14"/>
                <w:szCs w:val="16"/>
              </w:rPr>
              <w:t>%</w:t>
            </w:r>
          </w:p>
        </w:tc>
        <w:tc>
          <w:tcPr>
            <w:tcW w:w="594" w:type="dxa"/>
            <w:vAlign w:val="center"/>
          </w:tcPr>
          <w:p w:rsidR="000A3A92" w:rsidRPr="00685FDC" w:rsidRDefault="00AA5F6D" w:rsidP="008E0031">
            <w:pPr>
              <w:widowControl w:val="0"/>
              <w:spacing w:after="120"/>
              <w:ind w:right="-88"/>
              <w:rPr>
                <w:rFonts w:ascii="GHEA Grapalat" w:hAnsi="GHEA Grapalat" w:cs="Arial"/>
                <w:sz w:val="14"/>
                <w:szCs w:val="16"/>
              </w:rPr>
            </w:pPr>
            <w:r>
              <w:rPr>
                <w:rFonts w:ascii="GHEA Grapalat" w:hAnsi="GHEA Grapalat"/>
                <w:sz w:val="14"/>
                <w:szCs w:val="16"/>
                <w:lang w:val="en-US"/>
              </w:rPr>
              <w:t>30</w:t>
            </w:r>
            <w:r w:rsidR="000A3A92" w:rsidRPr="00685FDC">
              <w:rPr>
                <w:rFonts w:ascii="GHEA Grapalat" w:hAnsi="GHEA Grapalat"/>
                <w:sz w:val="14"/>
                <w:szCs w:val="16"/>
              </w:rPr>
              <w:t xml:space="preserve"> %</w:t>
            </w:r>
          </w:p>
        </w:tc>
        <w:tc>
          <w:tcPr>
            <w:tcW w:w="644" w:type="dxa"/>
            <w:vAlign w:val="center"/>
          </w:tcPr>
          <w:p w:rsidR="000A3A92" w:rsidRPr="00685FDC" w:rsidRDefault="00AA5F6D" w:rsidP="003D2146">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30</w:t>
            </w:r>
            <w:r w:rsidR="000A3A92" w:rsidRPr="00685FDC">
              <w:rPr>
                <w:rFonts w:ascii="GHEA Grapalat" w:hAnsi="GHEA Grapalat"/>
                <w:sz w:val="14"/>
                <w:szCs w:val="16"/>
              </w:rPr>
              <w:t>%</w:t>
            </w:r>
          </w:p>
        </w:tc>
        <w:tc>
          <w:tcPr>
            <w:tcW w:w="581" w:type="dxa"/>
            <w:vAlign w:val="center"/>
          </w:tcPr>
          <w:p w:rsidR="000A3A92" w:rsidRPr="00685FDC" w:rsidRDefault="008E0031" w:rsidP="003D2146">
            <w:pPr>
              <w:widowControl w:val="0"/>
              <w:spacing w:after="120"/>
              <w:ind w:left="-95" w:right="-88"/>
              <w:jc w:val="center"/>
              <w:rPr>
                <w:rFonts w:ascii="GHEA Grapalat" w:hAnsi="GHEA Grapalat"/>
                <w:b/>
                <w:sz w:val="14"/>
                <w:szCs w:val="16"/>
              </w:rPr>
            </w:pPr>
            <w:r>
              <w:rPr>
                <w:rFonts w:ascii="GHEA Grapalat" w:hAnsi="GHEA Grapalat"/>
                <w:sz w:val="14"/>
                <w:szCs w:val="16"/>
                <w:lang w:val="en-US"/>
              </w:rPr>
              <w:t>100</w:t>
            </w:r>
            <w:r w:rsidR="000A3A92" w:rsidRPr="00685FDC">
              <w:rPr>
                <w:rFonts w:ascii="GHEA Grapalat" w:hAnsi="GHEA Grapalat"/>
                <w:sz w:val="14"/>
                <w:szCs w:val="16"/>
              </w:rPr>
              <w:t>%</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lastRenderedPageBreak/>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lastRenderedPageBreak/>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108" w:rsidRDefault="00790108">
      <w:r>
        <w:separator/>
      </w:r>
    </w:p>
  </w:endnote>
  <w:endnote w:type="continuationSeparator" w:id="0">
    <w:p w:rsidR="00790108" w:rsidRDefault="007901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charset w:val="00"/>
    <w:family w:val="roman"/>
    <w:pitch w:val="default"/>
    <w:sig w:usb0="00000000"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3672AB" w:rsidRPr="003E450C" w:rsidRDefault="00AF3BC4">
        <w:pPr>
          <w:pStyle w:val="a5"/>
          <w:jc w:val="center"/>
          <w:rPr>
            <w:rFonts w:ascii="GHEA Grapalat" w:hAnsi="GHEA Grapalat"/>
            <w:sz w:val="24"/>
            <w:szCs w:val="24"/>
          </w:rPr>
        </w:pPr>
        <w:r w:rsidRPr="003E450C">
          <w:rPr>
            <w:rFonts w:ascii="GHEA Grapalat" w:hAnsi="GHEA Grapalat"/>
            <w:sz w:val="24"/>
            <w:szCs w:val="24"/>
          </w:rPr>
          <w:fldChar w:fldCharType="begin"/>
        </w:r>
        <w:r w:rsidR="003672AB"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60BEF">
          <w:rPr>
            <w:rFonts w:ascii="GHEA Grapalat" w:hAnsi="GHEA Grapalat"/>
            <w:noProof/>
            <w:sz w:val="24"/>
            <w:szCs w:val="24"/>
          </w:rPr>
          <w:t>102</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108" w:rsidRDefault="00790108">
      <w:r>
        <w:separator/>
      </w:r>
    </w:p>
  </w:footnote>
  <w:footnote w:type="continuationSeparator" w:id="0">
    <w:p w:rsidR="00790108" w:rsidRDefault="00790108">
      <w:r>
        <w:continuationSeparator/>
      </w:r>
    </w:p>
  </w:footnote>
  <w:footnote w:id="1">
    <w:p w:rsidR="003672AB" w:rsidRPr="00793343" w:rsidRDefault="003672AB"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3672AB" w:rsidRPr="008842CE" w:rsidRDefault="003672AB"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3672AB" w:rsidRPr="00803069" w:rsidRDefault="003672AB"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3672AB" w:rsidRPr="00803069" w:rsidRDefault="003672AB" w:rsidP="00541313">
      <w:pPr>
        <w:widowControl w:val="0"/>
        <w:ind w:firstLine="142"/>
        <w:jc w:val="both"/>
        <w:rPr>
          <w:rFonts w:ascii="GHEA Grapalat" w:hAnsi="GHEA Grapalat"/>
          <w:i/>
          <w:sz w:val="20"/>
          <w:szCs w:val="20"/>
        </w:rPr>
      </w:pPr>
      <w:r w:rsidRPr="00803069">
        <w:rPr>
          <w:rFonts w:ascii="GHEA Grapalat" w:hAnsi="GHEA Grapalat"/>
          <w:i/>
          <w:sz w:val="20"/>
          <w:szCs w:val="20"/>
        </w:rPr>
        <w:t>- процедура закупки организована на основании части 6 статьи 15 Закона РА "О закупках</w:t>
      </w:r>
      <w:r w:rsidRPr="00803069">
        <w:rPr>
          <w:rFonts w:ascii="GHEA Grapalat" w:hAnsi="GHEA Grapalat"/>
          <w:i/>
        </w:rPr>
        <w:t>"</w:t>
      </w:r>
      <w:r w:rsidRPr="00803069">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3672AB" w:rsidRPr="00803069" w:rsidRDefault="003672AB"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803069">
        <w:t xml:space="preserve">  </w:t>
      </w:r>
      <w:r w:rsidRPr="00803069">
        <w:rPr>
          <w:rFonts w:ascii="GHEA Grapalat" w:hAnsi="GHEA Grapalat"/>
          <w:i/>
          <w:sz w:val="20"/>
          <w:szCs w:val="20"/>
        </w:rPr>
        <w:t>цена закупаемой  работы по заявке на закупку в рамках данной процедуры не превышает 25 млн. драмов РА</w:t>
      </w:r>
    </w:p>
    <w:p w:rsidR="003672AB" w:rsidRPr="00803069" w:rsidRDefault="003672AB"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803069">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3672AB" w:rsidRPr="00D3436F" w:rsidRDefault="003672AB"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3672AB" w:rsidRPr="008842CE" w:rsidRDefault="003672AB" w:rsidP="001831C4">
      <w:pPr>
        <w:pStyle w:val="af2"/>
        <w:widowControl w:val="0"/>
        <w:jc w:val="both"/>
        <w:rPr>
          <w:rFonts w:ascii="GHEA Grapalat" w:hAnsi="GHEA Grapalat"/>
          <w:lang w:val="af-ZA"/>
        </w:rPr>
      </w:pPr>
    </w:p>
    <w:p w:rsidR="003672AB" w:rsidRPr="008842CE" w:rsidRDefault="003672AB" w:rsidP="008842CE">
      <w:pPr>
        <w:pStyle w:val="af2"/>
        <w:widowControl w:val="0"/>
        <w:jc w:val="both"/>
        <w:rPr>
          <w:rFonts w:ascii="GHEA Grapalat" w:hAnsi="GHEA Grapalat"/>
          <w:lang w:val="af-ZA"/>
        </w:rPr>
      </w:pPr>
    </w:p>
  </w:footnote>
  <w:footnote w:id="4">
    <w:p w:rsidR="003672AB" w:rsidRPr="005C6670" w:rsidRDefault="003672AB" w:rsidP="007662A7">
      <w:pPr>
        <w:pStyle w:val="af2"/>
        <w:jc w:val="both"/>
        <w:rPr>
          <w:rFonts w:asciiTheme="minorHAnsi" w:hAnsiTheme="minorHAnsi"/>
        </w:rPr>
      </w:pPr>
      <w:r w:rsidRPr="005C6670">
        <w:rPr>
          <w:rFonts w:asciiTheme="minorHAnsi" w:hAnsiTheme="minorHAnsi"/>
        </w:rPr>
        <w:t xml:space="preserve">5.1 </w:t>
      </w:r>
      <w:r w:rsidRPr="005C6670">
        <w:rPr>
          <w:rFonts w:ascii="GHEA Grapalat" w:hAnsi="GHEA Grapalat"/>
          <w:i/>
        </w:rPr>
        <w:t xml:space="preserve">Если цена работы, закупаемой по заявке на закупку в рамках данной процедуры, превышает </w:t>
      </w:r>
      <w:r>
        <w:rPr>
          <w:rFonts w:ascii="GHEA Grapalat" w:hAnsi="GHEA Grapalat"/>
          <w:i/>
        </w:rPr>
        <w:t>восьми</w:t>
      </w:r>
      <w:r w:rsidRPr="005C6670">
        <w:rPr>
          <w:rFonts w:ascii="GHEA Grapalat" w:hAnsi="GHEA Grapalat"/>
          <w:i/>
        </w:rPr>
        <w:t>десятикратный размер базовой единицы закупок, число " 15 "заменяется числом "30".</w:t>
      </w:r>
    </w:p>
    <w:p w:rsidR="003672AB" w:rsidRPr="005C6670" w:rsidRDefault="003672AB" w:rsidP="00FC69A8">
      <w:pPr>
        <w:pStyle w:val="af2"/>
        <w:jc w:val="both"/>
        <w:rPr>
          <w:rFonts w:asciiTheme="minorHAnsi" w:hAnsiTheme="minorHAnsi"/>
        </w:rPr>
      </w:pPr>
    </w:p>
    <w:p w:rsidR="003672AB" w:rsidRPr="00CD6B60" w:rsidRDefault="003672A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672AB" w:rsidRPr="00CD6B60" w:rsidRDefault="003672AB"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672AB" w:rsidRPr="002E4BC5" w:rsidRDefault="003672AB"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672AB" w:rsidRPr="003F2273" w:rsidRDefault="003672AB"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rsidR="003672AB" w:rsidRDefault="003672AB"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3672AB" w:rsidRPr="00831D6D" w:rsidRDefault="003672A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3672AB" w:rsidRPr="00831D6D" w:rsidRDefault="003672AB"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6">
    <w:p w:rsidR="003672AB" w:rsidRPr="00D3436F" w:rsidRDefault="003672AB"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672AB" w:rsidRPr="000811C1" w:rsidRDefault="003672AB">
      <w:pPr>
        <w:pStyle w:val="af2"/>
        <w:rPr>
          <w:rFonts w:asciiTheme="minorHAnsi" w:hAnsiTheme="minorHAnsi"/>
        </w:rPr>
      </w:pPr>
    </w:p>
  </w:footnote>
  <w:footnote w:id="7">
    <w:p w:rsidR="003672AB" w:rsidRPr="00810F23" w:rsidRDefault="003672AB">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rsidR="003672AB" w:rsidRPr="002C2499" w:rsidRDefault="003672AB"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3672AB" w:rsidRPr="000811C1" w:rsidRDefault="003672AB">
      <w:pPr>
        <w:pStyle w:val="af2"/>
        <w:rPr>
          <w:rFonts w:asciiTheme="minorHAnsi" w:hAnsiTheme="minorHAnsi"/>
        </w:rPr>
      </w:pPr>
    </w:p>
  </w:footnote>
  <w:footnote w:id="9">
    <w:p w:rsidR="003672AB" w:rsidRPr="00FE2AA4" w:rsidRDefault="003672AB">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rsidR="003672AB" w:rsidRPr="008842CE" w:rsidRDefault="003672AB"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672AB" w:rsidRPr="000811C1" w:rsidRDefault="003672AB">
      <w:pPr>
        <w:pStyle w:val="af2"/>
        <w:rPr>
          <w:lang w:val="af-ZA"/>
        </w:rPr>
      </w:pPr>
    </w:p>
  </w:footnote>
  <w:footnote w:id="11">
    <w:p w:rsidR="003672AB" w:rsidRPr="00F41D1E" w:rsidRDefault="003672AB"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672AB" w:rsidRPr="00F41D1E" w:rsidRDefault="003672AB"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672AB" w:rsidRPr="00F41D1E" w:rsidRDefault="003672AB"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3672AB" w:rsidRPr="00791FCA" w:rsidRDefault="003672AB" w:rsidP="00C457A7">
      <w:pPr>
        <w:pStyle w:val="af2"/>
        <w:jc w:val="both"/>
        <w:rPr>
          <w:rFonts w:asciiTheme="minorHAnsi" w:hAnsiTheme="minorHAnsi"/>
          <w:i/>
        </w:rPr>
      </w:pPr>
    </w:p>
    <w:p w:rsidR="003672AB" w:rsidRPr="00D44813" w:rsidRDefault="003672AB"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3672AB" w:rsidRPr="00D44813" w:rsidRDefault="003672AB" w:rsidP="00C457A7">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3672AB" w:rsidRPr="00D44813" w:rsidRDefault="003672AB"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3672AB" w:rsidRDefault="003672AB"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3672AB" w:rsidRPr="00D44813" w:rsidRDefault="003672AB" w:rsidP="00C457A7">
      <w:pPr>
        <w:pStyle w:val="af2"/>
        <w:jc w:val="both"/>
        <w:rPr>
          <w:rFonts w:asciiTheme="minorHAnsi" w:hAnsiTheme="minorHAnsi"/>
          <w:i/>
        </w:rPr>
      </w:pPr>
    </w:p>
    <w:p w:rsidR="003672AB" w:rsidRDefault="003672AB" w:rsidP="00C67FAB">
      <w:pPr>
        <w:pStyle w:val="af2"/>
        <w:jc w:val="both"/>
        <w:rPr>
          <w:rFonts w:asciiTheme="minorHAnsi" w:hAnsiTheme="minorHAnsi"/>
        </w:rPr>
      </w:pPr>
    </w:p>
    <w:p w:rsidR="003672AB" w:rsidRPr="002B487D" w:rsidRDefault="003672AB" w:rsidP="00C67FAB">
      <w:pPr>
        <w:pStyle w:val="af2"/>
        <w:jc w:val="both"/>
        <w:rPr>
          <w:ins w:id="2" w:author="Vardan" w:date="2020-06-03T18:23:00Z"/>
          <w:rFonts w:asciiTheme="minorHAnsi" w:hAnsiTheme="minorHAnsi"/>
          <w:i/>
        </w:rPr>
      </w:pPr>
      <w:r w:rsidRPr="002B487D">
        <w:rPr>
          <w:rFonts w:asciiTheme="minorHAnsi" w:hAnsiTheme="minorHAnsi"/>
          <w:i/>
        </w:rPr>
        <w:t>12 Если:</w:t>
      </w:r>
    </w:p>
    <w:p w:rsidR="003672AB" w:rsidRPr="002B487D" w:rsidRDefault="003672AB"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3672AB" w:rsidRPr="002B487D" w:rsidRDefault="003672AB"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3672AB" w:rsidRPr="002B487D" w:rsidRDefault="003672AB" w:rsidP="00C67FAB">
      <w:pPr>
        <w:pStyle w:val="af2"/>
        <w:jc w:val="both"/>
        <w:rPr>
          <w:rFonts w:asciiTheme="minorHAnsi" w:hAnsiTheme="minorHAnsi"/>
          <w:i/>
        </w:rPr>
      </w:pPr>
    </w:p>
  </w:footnote>
  <w:footnote w:id="12">
    <w:p w:rsidR="003672AB" w:rsidRPr="002B487D" w:rsidRDefault="003672AB"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3">
    <w:p w:rsidR="003672AB" w:rsidRPr="008E4439" w:rsidRDefault="003672AB"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672AB" w:rsidRPr="000811C1" w:rsidRDefault="003672AB" w:rsidP="0027573B">
      <w:pPr>
        <w:pStyle w:val="af2"/>
        <w:rPr>
          <w:rFonts w:ascii="Sylfaen" w:hAnsi="Sylfaen"/>
          <w:sz w:val="18"/>
          <w:szCs w:val="18"/>
        </w:rPr>
      </w:pPr>
    </w:p>
  </w:footnote>
  <w:footnote w:id="14">
    <w:p w:rsidR="003672AB" w:rsidRPr="00A31673" w:rsidRDefault="003672AB">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3672AB" w:rsidRPr="00900E5A" w:rsidRDefault="003672AB">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rsidR="003672AB" w:rsidRPr="00810F23" w:rsidRDefault="003672AB"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3672AB" w:rsidRPr="005F2C25" w:rsidRDefault="003672AB">
      <w:pPr>
        <w:pStyle w:val="af2"/>
        <w:rPr>
          <w:rFonts w:ascii="Times New Roman" w:hAnsi="Times New Roman"/>
        </w:rPr>
      </w:pPr>
    </w:p>
  </w:footnote>
  <w:footnote w:id="17">
    <w:p w:rsidR="003672AB" w:rsidRDefault="003672AB" w:rsidP="006B3E56">
      <w:pPr>
        <w:jc w:val="both"/>
      </w:pPr>
    </w:p>
    <w:p w:rsidR="003672AB" w:rsidRPr="00FC561F" w:rsidRDefault="003672AB" w:rsidP="00D15F26">
      <w:pPr>
        <w:pStyle w:val="af2"/>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3672AB" w:rsidRPr="00FC561F" w:rsidRDefault="003672AB" w:rsidP="006B3E56">
      <w:pPr>
        <w:jc w:val="both"/>
        <w:rPr>
          <w:rFonts w:ascii="GHEA Grapalat" w:hAnsi="GHEA Grapalat"/>
          <w:i/>
          <w:sz w:val="20"/>
          <w:szCs w:val="20"/>
        </w:rPr>
      </w:pPr>
    </w:p>
    <w:p w:rsidR="003672AB" w:rsidRPr="007D41A3" w:rsidRDefault="003672AB"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672AB" w:rsidRPr="007D41A3" w:rsidRDefault="003672AB" w:rsidP="00DB6244">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3672AB" w:rsidRPr="007D41A3" w:rsidRDefault="003672AB"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672AB" w:rsidRPr="001849D9" w:rsidRDefault="003672AB"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3672AB" w:rsidRPr="001849D9" w:rsidRDefault="003672AB" w:rsidP="006B3E56">
      <w:pPr>
        <w:pStyle w:val="af2"/>
        <w:rPr>
          <w:rFonts w:asciiTheme="minorHAnsi" w:hAnsiTheme="minorHAnsi"/>
          <w:i/>
          <w:lang w:val="af-ZA"/>
        </w:rPr>
      </w:pPr>
    </w:p>
  </w:footnote>
  <w:footnote w:id="18">
    <w:p w:rsidR="003672AB" w:rsidRPr="00990559" w:rsidRDefault="003672AB">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rsidR="003672AB" w:rsidRPr="00D3436F" w:rsidRDefault="003672A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3672AB" w:rsidRPr="00D3436F" w:rsidRDefault="003672AB">
      <w:pPr>
        <w:pStyle w:val="af2"/>
        <w:rPr>
          <w:lang w:val="es-ES"/>
        </w:rPr>
      </w:pPr>
    </w:p>
  </w:footnote>
  <w:footnote w:id="20">
    <w:p w:rsidR="003672AB" w:rsidRPr="008842CE" w:rsidRDefault="003672AB" w:rsidP="003D2FE2">
      <w:pPr>
        <w:pStyle w:val="af2"/>
        <w:jc w:val="both"/>
      </w:pPr>
    </w:p>
  </w:footnote>
  <w:footnote w:id="21">
    <w:p w:rsidR="003672AB" w:rsidRPr="008842CE" w:rsidRDefault="003672AB" w:rsidP="000A214C">
      <w:pPr>
        <w:pStyle w:val="af2"/>
        <w:jc w:val="both"/>
      </w:pPr>
    </w:p>
  </w:footnote>
  <w:footnote w:id="22">
    <w:p w:rsidR="003672AB" w:rsidRPr="00124BE9" w:rsidRDefault="003672AB"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rsidR="003672AB" w:rsidRDefault="003672AB" w:rsidP="00BB28C8">
      <w:pPr>
        <w:widowControl w:val="0"/>
        <w:spacing w:after="160"/>
        <w:jc w:val="both"/>
        <w:rPr>
          <w:rFonts w:ascii="GHEA Grapalat" w:hAnsi="GHEA Grapalat"/>
          <w:i/>
        </w:rPr>
      </w:pPr>
      <w:r>
        <w:rPr>
          <w:rStyle w:val="af6"/>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3672AB" w:rsidRPr="00EB336B" w:rsidRDefault="003672AB" w:rsidP="00A45057">
      <w:pPr>
        <w:pStyle w:val="af2"/>
        <w:widowControl w:val="0"/>
        <w:jc w:val="both"/>
        <w:rPr>
          <w:rFonts w:ascii="GHEA Grapalat" w:hAnsi="GHEA Grapalat"/>
          <w:sz w:val="18"/>
          <w:szCs w:val="18"/>
          <w:lang w:val="hy-AM"/>
        </w:rPr>
      </w:pPr>
      <w:r>
        <w:rPr>
          <w:rFonts w:ascii="GHEA Grapalat" w:hAnsi="GHEA Grapalat"/>
          <w:sz w:val="18"/>
          <w:szCs w:val="18"/>
          <w:vertAlign w:val="superscript"/>
        </w:rPr>
        <w:t>19</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672AB" w:rsidRPr="00F21C0D" w:rsidRDefault="003672AB" w:rsidP="00A45057">
      <w:pPr>
        <w:pStyle w:val="af2"/>
        <w:widowControl w:val="0"/>
        <w:jc w:val="both"/>
        <w:rPr>
          <w:lang w:val="hy-AM"/>
        </w:rPr>
      </w:pPr>
    </w:p>
    <w:p w:rsidR="003672AB" w:rsidRPr="004D38C0" w:rsidRDefault="003672AB" w:rsidP="00BB28C8">
      <w:pPr>
        <w:pStyle w:val="af2"/>
      </w:pPr>
    </w:p>
  </w:footnote>
  <w:footnote w:id="24">
    <w:p w:rsidR="003672AB" w:rsidRPr="00AA52B7" w:rsidRDefault="003672AB" w:rsidP="00BB28C8">
      <w:pPr>
        <w:pStyle w:val="af2"/>
        <w:jc w:val="both"/>
        <w:rPr>
          <w:rFonts w:ascii="GHEA Grapalat" w:hAnsi="GHEA Grapalat"/>
          <w:i/>
        </w:rPr>
      </w:pPr>
      <w:r>
        <w:rPr>
          <w:rStyle w:val="af6"/>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3672AB" w:rsidRPr="00552088" w:rsidRDefault="003672AB"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672AB" w:rsidRPr="00124BE9" w:rsidRDefault="003672AB" w:rsidP="00BB28C8">
      <w:pPr>
        <w:pStyle w:val="af2"/>
        <w:widowControl w:val="0"/>
        <w:jc w:val="both"/>
        <w:rPr>
          <w:rFonts w:ascii="GHEA Grapalat" w:hAnsi="GHEA Grapalat"/>
          <w:lang w:val="hy-AM"/>
        </w:rPr>
      </w:pPr>
      <w:r w:rsidRPr="00124BE9">
        <w:rPr>
          <w:rFonts w:ascii="GHEA Grapalat" w:hAnsi="GHEA Grapalat"/>
          <w:i/>
        </w:rPr>
        <w:t>.</w:t>
      </w:r>
    </w:p>
  </w:footnote>
  <w:footnote w:id="25">
    <w:p w:rsidR="003672AB" w:rsidRPr="00124BE9" w:rsidRDefault="003672AB" w:rsidP="00BB28C8">
      <w:pPr>
        <w:pStyle w:val="af2"/>
        <w:widowControl w:val="0"/>
        <w:jc w:val="both"/>
        <w:rPr>
          <w:rFonts w:ascii="GHEA Grapalat" w:hAnsi="GHEA Grapalat"/>
          <w:lang w:val="hy-AM"/>
        </w:rPr>
      </w:pPr>
      <w:r>
        <w:rPr>
          <w:rStyle w:val="af6"/>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3672AB" w:rsidRPr="00124BE9" w:rsidRDefault="003672AB"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3672AB" w:rsidRPr="00124BE9" w:rsidRDefault="003672AB"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3672AB" w:rsidRPr="00124BE9" w:rsidRDefault="003672AB" w:rsidP="00BB28C8">
      <w:pPr>
        <w:pStyle w:val="af2"/>
        <w:widowControl w:val="0"/>
        <w:jc w:val="both"/>
        <w:rPr>
          <w:rFonts w:ascii="GHEA Grapalat" w:hAnsi="GHEA Grapalat"/>
          <w:lang w:val="hy-AM"/>
        </w:rPr>
      </w:pPr>
      <w:r>
        <w:rPr>
          <w:rStyle w:val="af6"/>
        </w:rPr>
        <w:t>24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3672AB" w:rsidRPr="00124BE9" w:rsidRDefault="003672AB"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rsidR="003672AB" w:rsidRPr="00124BE9" w:rsidRDefault="003672AB" w:rsidP="00BB28C8">
      <w:pPr>
        <w:pStyle w:val="af2"/>
        <w:widowControl w:val="0"/>
        <w:jc w:val="both"/>
      </w:pPr>
      <w:r w:rsidRPr="00124BE9">
        <w:rPr>
          <w:rStyle w:val="af6"/>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0">
    <w:p w:rsidR="003672AB" w:rsidRPr="00124BE9" w:rsidRDefault="003672AB" w:rsidP="00BB28C8">
      <w:pPr>
        <w:widowControl w:val="0"/>
        <w:jc w:val="both"/>
        <w:rPr>
          <w:rFonts w:ascii="GHEA Grapalat" w:hAnsi="GHEA Grapalat"/>
          <w:i/>
          <w:sz w:val="20"/>
          <w:szCs w:val="20"/>
        </w:rPr>
      </w:pPr>
      <w:r w:rsidRPr="00124BE9">
        <w:rPr>
          <w:rStyle w:val="af6"/>
          <w:sz w:val="20"/>
          <w:szCs w:val="20"/>
        </w:rPr>
        <w:t>**</w:t>
      </w:r>
      <w:r w:rsidRPr="00124BE9">
        <w:rPr>
          <w:sz w:val="20"/>
          <w:szCs w:val="20"/>
        </w:rPr>
        <w:t xml:space="preserve"> </w:t>
      </w:r>
      <w:r w:rsidRPr="00124BE9">
        <w:rPr>
          <w:rFonts w:ascii="GHEA Grapalat" w:hAnsi="GHEA Grapalat"/>
          <w:i/>
          <w:sz w:val="20"/>
          <w:szCs w:val="20"/>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3672AB" w:rsidRPr="00124BE9" w:rsidRDefault="003672AB" w:rsidP="00BB28C8">
      <w:pPr>
        <w:pStyle w:val="af2"/>
        <w:widowControl w:val="0"/>
        <w:jc w:val="both"/>
      </w:pPr>
    </w:p>
  </w:footnote>
  <w:footnote w:id="31">
    <w:p w:rsidR="003672AB" w:rsidRPr="00124BE9" w:rsidRDefault="003672AB"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3672AB" w:rsidRPr="00124BE9" w:rsidRDefault="003672AB"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3">
    <w:p w:rsidR="003672AB" w:rsidRPr="00124BE9" w:rsidRDefault="003672AB"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3672AB" w:rsidRPr="00124BE9" w:rsidRDefault="003672AB" w:rsidP="00BB28C8">
      <w:pPr>
        <w:pStyle w:val="af2"/>
        <w:widowControl w:val="0"/>
        <w:jc w:val="both"/>
        <w:rPr>
          <w:rFonts w:ascii="GHEA Grapalat" w:hAnsi="GHEA Grapalat"/>
          <w:lang w:val="hy-AM"/>
        </w:rPr>
      </w:pPr>
    </w:p>
  </w:footnote>
  <w:footnote w:id="34">
    <w:p w:rsidR="003672AB" w:rsidRPr="00124BE9" w:rsidRDefault="003672AB"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5">
    <w:p w:rsidR="003672AB" w:rsidRPr="00124BE9" w:rsidRDefault="003672AB"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3672AB" w:rsidRPr="00124BE9" w:rsidRDefault="003672AB" w:rsidP="00BB28C8">
      <w:pPr>
        <w:pStyle w:val="af2"/>
        <w:widowControl w:val="0"/>
        <w:jc w:val="both"/>
        <w:rPr>
          <w:rFonts w:ascii="GHEA Grapalat" w:hAnsi="GHEA Grapalat"/>
          <w:lang w:val="hy-AM"/>
        </w:rPr>
      </w:pPr>
    </w:p>
  </w:footnote>
  <w:footnote w:id="36">
    <w:p w:rsidR="003672AB" w:rsidRDefault="003672AB"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3672AB" w:rsidRPr="00EB336B" w:rsidRDefault="003672AB"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672AB" w:rsidRPr="00124BE9" w:rsidRDefault="003672AB" w:rsidP="00BB28C8">
      <w:pPr>
        <w:pStyle w:val="af2"/>
        <w:widowControl w:val="0"/>
        <w:jc w:val="both"/>
        <w:rPr>
          <w:rFonts w:ascii="GHEA Grapalat" w:hAnsi="GHEA Grapalat"/>
          <w:lang w:val="hy-AM"/>
        </w:rPr>
      </w:pPr>
    </w:p>
  </w:footnote>
  <w:footnote w:id="37">
    <w:p w:rsidR="003672AB" w:rsidRPr="00124BE9" w:rsidRDefault="003672AB" w:rsidP="00BB28C8">
      <w:pPr>
        <w:pStyle w:val="af2"/>
        <w:widowControl w:val="0"/>
        <w:jc w:val="both"/>
        <w:rPr>
          <w:rFonts w:ascii="GHEA Grapalat" w:hAnsi="GHEA Grapalat"/>
          <w:lang w:val="hy-AM"/>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38">
    <w:p w:rsidR="003672AB" w:rsidRPr="00AC7DC5" w:rsidRDefault="003672AB"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3672AB" w:rsidRPr="00552088" w:rsidRDefault="003672AB"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672AB" w:rsidRPr="004078D0" w:rsidRDefault="003672AB" w:rsidP="00BB28C8">
      <w:pPr>
        <w:pStyle w:val="af2"/>
        <w:widowControl w:val="0"/>
        <w:jc w:val="both"/>
        <w:rPr>
          <w:rFonts w:ascii="GHEA Grapalat" w:hAnsi="GHEA Grapalat"/>
          <w:sz w:val="2"/>
          <w:szCs w:val="2"/>
          <w:lang w:val="hy-AM"/>
        </w:rPr>
      </w:pPr>
    </w:p>
    <w:p w:rsidR="003672AB" w:rsidRPr="004078D0" w:rsidRDefault="003672AB" w:rsidP="00BB28C8">
      <w:pPr>
        <w:pStyle w:val="af2"/>
        <w:widowControl w:val="0"/>
        <w:jc w:val="both"/>
        <w:rPr>
          <w:rFonts w:ascii="GHEA Grapalat" w:hAnsi="GHEA Grapalat"/>
          <w:sz w:val="2"/>
          <w:szCs w:val="2"/>
          <w:lang w:val="hy-AM"/>
        </w:rPr>
      </w:pPr>
    </w:p>
  </w:footnote>
  <w:footnote w:id="39">
    <w:p w:rsidR="003672AB" w:rsidRPr="00124BE9" w:rsidRDefault="003672AB"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0">
    <w:p w:rsidR="003672AB" w:rsidRPr="00124BE9" w:rsidRDefault="003672AB"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1">
    <w:p w:rsidR="003672AB" w:rsidRPr="00124BE9" w:rsidRDefault="003672AB"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672AB" w:rsidRPr="001C4E24" w:rsidRDefault="003672AB" w:rsidP="00BB28C8">
      <w:pPr>
        <w:pStyle w:val="af2"/>
        <w:rPr>
          <w:lang w:val="hy-AM"/>
        </w:rPr>
      </w:pPr>
    </w:p>
  </w:footnote>
  <w:footnote w:id="42">
    <w:p w:rsidR="003672AB" w:rsidRPr="00124BE9" w:rsidRDefault="003672AB"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3672AB" w:rsidRPr="00124BE9" w:rsidRDefault="003672AB"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3">
    <w:p w:rsidR="003672AB" w:rsidRPr="00124BE9" w:rsidRDefault="003672AB"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44">
    <w:p w:rsidR="003672AB" w:rsidRPr="00124BE9" w:rsidRDefault="003672AB"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5">
    <w:p w:rsidR="003672AB" w:rsidRPr="00124BE9" w:rsidRDefault="003672AB"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3A92"/>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C80"/>
    <w:rsid w:val="00104071"/>
    <w:rsid w:val="00104310"/>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3F84"/>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17F8"/>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2E1"/>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37409"/>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5E60"/>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3F0"/>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3B4F"/>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9D"/>
    <w:rsid w:val="00301EBE"/>
    <w:rsid w:val="00303732"/>
    <w:rsid w:val="003041A8"/>
    <w:rsid w:val="00304237"/>
    <w:rsid w:val="00304436"/>
    <w:rsid w:val="00304D64"/>
    <w:rsid w:val="003053EF"/>
    <w:rsid w:val="00305944"/>
    <w:rsid w:val="00305B15"/>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2AB"/>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FA2"/>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BF5"/>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3F9B"/>
    <w:rsid w:val="004C5C21"/>
    <w:rsid w:val="004C5CF3"/>
    <w:rsid w:val="004C78E7"/>
    <w:rsid w:val="004D0281"/>
    <w:rsid w:val="004D0AE2"/>
    <w:rsid w:val="004D0EA7"/>
    <w:rsid w:val="004D134A"/>
    <w:rsid w:val="004D1C32"/>
    <w:rsid w:val="004D1E87"/>
    <w:rsid w:val="004D219C"/>
    <w:rsid w:val="004D2727"/>
    <w:rsid w:val="004D28BA"/>
    <w:rsid w:val="004D2B0B"/>
    <w:rsid w:val="004D2B4B"/>
    <w:rsid w:val="004D466D"/>
    <w:rsid w:val="004D5671"/>
    <w:rsid w:val="004D5FF6"/>
    <w:rsid w:val="004D6073"/>
    <w:rsid w:val="004D64A9"/>
    <w:rsid w:val="004D6D00"/>
    <w:rsid w:val="004D7784"/>
    <w:rsid w:val="004D77AD"/>
    <w:rsid w:val="004E037F"/>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CCD"/>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44F3"/>
    <w:rsid w:val="005B56BF"/>
    <w:rsid w:val="005B598A"/>
    <w:rsid w:val="005B6B3E"/>
    <w:rsid w:val="005B6B51"/>
    <w:rsid w:val="005B6DCF"/>
    <w:rsid w:val="005B6F10"/>
    <w:rsid w:val="005C0666"/>
    <w:rsid w:val="005C0D39"/>
    <w:rsid w:val="005C1BF7"/>
    <w:rsid w:val="005C1C00"/>
    <w:rsid w:val="005C1C99"/>
    <w:rsid w:val="005C20A6"/>
    <w:rsid w:val="005C22AE"/>
    <w:rsid w:val="005C36AF"/>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738A"/>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3D4"/>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0B68"/>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2C8"/>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4FF"/>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108"/>
    <w:rsid w:val="00790715"/>
    <w:rsid w:val="00791764"/>
    <w:rsid w:val="00791FCA"/>
    <w:rsid w:val="00791FE4"/>
    <w:rsid w:val="0079282B"/>
    <w:rsid w:val="007930E2"/>
    <w:rsid w:val="00793108"/>
    <w:rsid w:val="00793343"/>
    <w:rsid w:val="007938B0"/>
    <w:rsid w:val="007939CF"/>
    <w:rsid w:val="00793E65"/>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3D8"/>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7C8"/>
    <w:rsid w:val="00860B3B"/>
    <w:rsid w:val="008617BA"/>
    <w:rsid w:val="00861BEB"/>
    <w:rsid w:val="00861EC8"/>
    <w:rsid w:val="00862230"/>
    <w:rsid w:val="008626E5"/>
    <w:rsid w:val="008628CD"/>
    <w:rsid w:val="00863197"/>
    <w:rsid w:val="00863E4D"/>
    <w:rsid w:val="008655A9"/>
    <w:rsid w:val="00865A5B"/>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5E62"/>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31"/>
    <w:rsid w:val="008E00F2"/>
    <w:rsid w:val="008E0AD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450F"/>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60E7"/>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1FE7"/>
    <w:rsid w:val="009C3A21"/>
    <w:rsid w:val="009C3B73"/>
    <w:rsid w:val="009C3EC5"/>
    <w:rsid w:val="009C5A1D"/>
    <w:rsid w:val="009C5CB9"/>
    <w:rsid w:val="009C6103"/>
    <w:rsid w:val="009C7913"/>
    <w:rsid w:val="009D158E"/>
    <w:rsid w:val="009D2AE5"/>
    <w:rsid w:val="009D2ED7"/>
    <w:rsid w:val="009D352B"/>
    <w:rsid w:val="009D47AF"/>
    <w:rsid w:val="009D54D5"/>
    <w:rsid w:val="009D6D1A"/>
    <w:rsid w:val="009D71F8"/>
    <w:rsid w:val="009D78BC"/>
    <w:rsid w:val="009D7C6B"/>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C71"/>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5F6D"/>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BC4"/>
    <w:rsid w:val="00AF3F18"/>
    <w:rsid w:val="00AF4211"/>
    <w:rsid w:val="00AF4E1A"/>
    <w:rsid w:val="00AF564E"/>
    <w:rsid w:val="00AF582B"/>
    <w:rsid w:val="00AF591C"/>
    <w:rsid w:val="00AF5B0F"/>
    <w:rsid w:val="00AF5CA3"/>
    <w:rsid w:val="00AF6C02"/>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40E"/>
    <w:rsid w:val="00B90C0A"/>
    <w:rsid w:val="00B90C52"/>
    <w:rsid w:val="00B90CC9"/>
    <w:rsid w:val="00B9100A"/>
    <w:rsid w:val="00B91849"/>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0D34"/>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0DA3"/>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2B3"/>
    <w:rsid w:val="00BF5421"/>
    <w:rsid w:val="00BF603D"/>
    <w:rsid w:val="00BF7253"/>
    <w:rsid w:val="00BF762F"/>
    <w:rsid w:val="00BF79C6"/>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10C"/>
    <w:rsid w:val="00C372FD"/>
    <w:rsid w:val="00C37724"/>
    <w:rsid w:val="00C3797F"/>
    <w:rsid w:val="00C37AE7"/>
    <w:rsid w:val="00C40119"/>
    <w:rsid w:val="00C4095B"/>
    <w:rsid w:val="00C410E6"/>
    <w:rsid w:val="00C412EE"/>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2B4"/>
    <w:rsid w:val="00C53926"/>
    <w:rsid w:val="00C53D1C"/>
    <w:rsid w:val="00C54CEE"/>
    <w:rsid w:val="00C5588A"/>
    <w:rsid w:val="00C5590F"/>
    <w:rsid w:val="00C568EB"/>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7B8"/>
    <w:rsid w:val="00C90796"/>
    <w:rsid w:val="00C9153B"/>
    <w:rsid w:val="00C91F69"/>
    <w:rsid w:val="00C94323"/>
    <w:rsid w:val="00C94785"/>
    <w:rsid w:val="00C94D5D"/>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21E"/>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241"/>
    <w:rsid w:val="00DA0948"/>
    <w:rsid w:val="00DA0A4E"/>
    <w:rsid w:val="00DA0F94"/>
    <w:rsid w:val="00DA0FDD"/>
    <w:rsid w:val="00DA1AF1"/>
    <w:rsid w:val="00DA2289"/>
    <w:rsid w:val="00DA38B3"/>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56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310"/>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6286"/>
    <w:rsid w:val="00E17450"/>
    <w:rsid w:val="00E17B7F"/>
    <w:rsid w:val="00E20011"/>
    <w:rsid w:val="00E207EB"/>
    <w:rsid w:val="00E20B3E"/>
    <w:rsid w:val="00E20E95"/>
    <w:rsid w:val="00E21547"/>
    <w:rsid w:val="00E21FCA"/>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853"/>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5D"/>
    <w:rsid w:val="00EB797D"/>
    <w:rsid w:val="00EC00EF"/>
    <w:rsid w:val="00EC09B0"/>
    <w:rsid w:val="00EC165E"/>
    <w:rsid w:val="00EC1F84"/>
    <w:rsid w:val="00EC22F7"/>
    <w:rsid w:val="00EC2345"/>
    <w:rsid w:val="00EC2CDE"/>
    <w:rsid w:val="00EC362B"/>
    <w:rsid w:val="00EC400D"/>
    <w:rsid w:val="00EC4580"/>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F37"/>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C1"/>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0BEF"/>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3B3"/>
    <w:rsid w:val="00F7451F"/>
    <w:rsid w:val="00F7467F"/>
    <w:rsid w:val="00F74984"/>
    <w:rsid w:val="00F749CB"/>
    <w:rsid w:val="00F7541A"/>
    <w:rsid w:val="00F7609B"/>
    <w:rsid w:val="00F760B1"/>
    <w:rsid w:val="00F763EC"/>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D4E"/>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1CE"/>
    <w:rsid w:val="00FC096C"/>
    <w:rsid w:val="00FC0FDC"/>
    <w:rsid w:val="00FC22F4"/>
    <w:rsid w:val="00FC283C"/>
    <w:rsid w:val="00FC2FB3"/>
    <w:rsid w:val="00FC32D2"/>
    <w:rsid w:val="00FC4412"/>
    <w:rsid w:val="00FC4AC0"/>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fen1991@lis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ABA4D-FAC9-4FD1-9482-37B2681D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2340</TotalTime>
  <Pages>131</Pages>
  <Words>27351</Words>
  <Characters>155907</Characters>
  <Application>Microsoft Office Word</Application>
  <DocSecurity>0</DocSecurity>
  <Lines>1299</Lines>
  <Paragraphs>365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182893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1412</cp:revision>
  <cp:lastPrinted>2018-02-16T07:12:00Z</cp:lastPrinted>
  <dcterms:created xsi:type="dcterms:W3CDTF">2019-10-28T07:04:00Z</dcterms:created>
  <dcterms:modified xsi:type="dcterms:W3CDTF">2022-06-29T09:02:00Z</dcterms:modified>
</cp:coreProperties>
</file>